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BB45C" w14:textId="08D4699D" w:rsidR="00753AFD" w:rsidRPr="00870C63" w:rsidRDefault="00753AFD" w:rsidP="00753AFD">
      <w:pPr>
        <w:ind w:left="0"/>
        <w:jc w:val="center"/>
        <w:rPr>
          <w:rFonts w:ascii="Arial" w:hAnsi="Arial" w:cs="Arial"/>
          <w:b/>
          <w:color w:val="auto"/>
        </w:rPr>
      </w:pPr>
      <w:bookmarkStart w:id="0" w:name="_Hlk96958037"/>
      <w:bookmarkStart w:id="1" w:name="_Hlk96606916"/>
      <w:r w:rsidRPr="00870C63">
        <w:rPr>
          <w:rFonts w:ascii="Arial" w:hAnsi="Arial" w:cs="Arial"/>
          <w:b/>
          <w:color w:val="auto"/>
        </w:rPr>
        <w:t>Illinois Family Violence Coordinating Council Implementation</w:t>
      </w:r>
    </w:p>
    <w:bookmarkEnd w:id="0"/>
    <w:p w14:paraId="48831845" w14:textId="77777777" w:rsidR="00753AFD" w:rsidRPr="00870C63" w:rsidRDefault="00753AFD" w:rsidP="00753AFD">
      <w:pPr>
        <w:ind w:left="0"/>
        <w:jc w:val="center"/>
        <w:rPr>
          <w:rFonts w:ascii="Arial" w:hAnsi="Arial" w:cs="Arial"/>
          <w:b/>
          <w:color w:val="auto"/>
        </w:rPr>
      </w:pPr>
      <w:r w:rsidRPr="00870C63">
        <w:rPr>
          <w:rFonts w:ascii="Arial" w:hAnsi="Arial" w:cs="Arial"/>
          <w:b/>
          <w:color w:val="auto"/>
        </w:rPr>
        <w:t>NOFO INSTRUCTIONS</w:t>
      </w:r>
    </w:p>
    <w:p w14:paraId="6846F531" w14:textId="6DA3D6F2" w:rsidR="00753AFD" w:rsidRPr="00870C63" w:rsidRDefault="00753AFD" w:rsidP="00753AFD">
      <w:pPr>
        <w:ind w:left="0"/>
        <w:jc w:val="center"/>
        <w:rPr>
          <w:rFonts w:ascii="Arial" w:hAnsi="Arial" w:cs="Arial"/>
          <w:b/>
          <w:color w:val="auto"/>
        </w:rPr>
      </w:pPr>
      <w:r w:rsidRPr="00870C63">
        <w:rPr>
          <w:rFonts w:ascii="Arial" w:hAnsi="Arial" w:cs="Arial"/>
          <w:b/>
          <w:color w:val="auto"/>
        </w:rPr>
        <w:t xml:space="preserve">NOFO # </w:t>
      </w:r>
      <w:bookmarkStart w:id="2" w:name="_Hlk96958050"/>
      <w:r w:rsidRPr="00870C63">
        <w:rPr>
          <w:rFonts w:ascii="Arial" w:hAnsi="Arial" w:cs="Arial"/>
          <w:b/>
          <w:color w:val="auto"/>
        </w:rPr>
        <w:t>2096-2072</w:t>
      </w:r>
      <w:bookmarkEnd w:id="2"/>
    </w:p>
    <w:p w14:paraId="053948BF" w14:textId="77777777" w:rsidR="00753AFD" w:rsidRPr="00870C63" w:rsidRDefault="00753AFD" w:rsidP="00753AFD">
      <w:pPr>
        <w:ind w:left="0"/>
        <w:jc w:val="center"/>
        <w:rPr>
          <w:rFonts w:ascii="Arial" w:hAnsi="Arial" w:cs="Arial"/>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1"/>
        <w:gridCol w:w="3389"/>
      </w:tblGrid>
      <w:tr w:rsidR="00753AFD" w:rsidRPr="00870C63" w14:paraId="59F7C49F" w14:textId="77777777" w:rsidTr="00324DE4">
        <w:tc>
          <w:tcPr>
            <w:tcW w:w="5971" w:type="dxa"/>
            <w:shd w:val="clear" w:color="auto" w:fill="D9D9D9"/>
          </w:tcPr>
          <w:p w14:paraId="01A8891A" w14:textId="77777777" w:rsidR="00753AFD" w:rsidRPr="00870C63" w:rsidRDefault="00753AFD" w:rsidP="00753AFD">
            <w:pPr>
              <w:spacing w:before="120" w:after="120"/>
              <w:jc w:val="center"/>
              <w:rPr>
                <w:rFonts w:ascii="Arial" w:eastAsia="Calibri" w:hAnsi="Arial" w:cs="Arial"/>
                <w:b/>
              </w:rPr>
            </w:pPr>
            <w:r w:rsidRPr="00870C63">
              <w:rPr>
                <w:rFonts w:ascii="Arial" w:hAnsi="Arial" w:cs="Arial"/>
              </w:rPr>
              <w:t>Task</w:t>
            </w:r>
          </w:p>
        </w:tc>
        <w:tc>
          <w:tcPr>
            <w:tcW w:w="3389" w:type="dxa"/>
            <w:shd w:val="clear" w:color="auto" w:fill="D9D9D9"/>
          </w:tcPr>
          <w:p w14:paraId="39A06963" w14:textId="77777777" w:rsidR="00753AFD" w:rsidRPr="00870C63" w:rsidRDefault="00753AFD" w:rsidP="00753AFD">
            <w:pPr>
              <w:spacing w:before="120" w:after="120"/>
              <w:jc w:val="center"/>
              <w:rPr>
                <w:rFonts w:ascii="Arial" w:eastAsia="Calibri" w:hAnsi="Arial" w:cs="Arial"/>
                <w:b/>
              </w:rPr>
            </w:pPr>
            <w:r w:rsidRPr="00870C63">
              <w:rPr>
                <w:rFonts w:ascii="Arial" w:hAnsi="Arial" w:cs="Arial"/>
              </w:rPr>
              <w:t>Date</w:t>
            </w:r>
          </w:p>
        </w:tc>
      </w:tr>
      <w:tr w:rsidR="00753AFD" w:rsidRPr="00870C63" w14:paraId="63C0F118" w14:textId="77777777" w:rsidTr="00324DE4">
        <w:tc>
          <w:tcPr>
            <w:tcW w:w="5971" w:type="dxa"/>
            <w:shd w:val="clear" w:color="auto" w:fill="auto"/>
          </w:tcPr>
          <w:p w14:paraId="113EDBE9" w14:textId="77777777" w:rsidR="00753AFD" w:rsidRPr="00870C63" w:rsidRDefault="00753AFD" w:rsidP="00324DE4">
            <w:pPr>
              <w:spacing w:before="120" w:after="120"/>
              <w:ind w:left="0"/>
              <w:jc w:val="center"/>
              <w:rPr>
                <w:rFonts w:ascii="Arial" w:eastAsia="Calibri" w:hAnsi="Arial" w:cs="Arial"/>
              </w:rPr>
            </w:pPr>
            <w:r w:rsidRPr="00870C63">
              <w:rPr>
                <w:rFonts w:ascii="Arial" w:hAnsi="Arial" w:cs="Arial"/>
              </w:rPr>
              <w:t>NOFO &amp; Technical Assistance Recording posted</w:t>
            </w:r>
          </w:p>
        </w:tc>
        <w:tc>
          <w:tcPr>
            <w:tcW w:w="3389" w:type="dxa"/>
            <w:shd w:val="clear" w:color="auto" w:fill="auto"/>
          </w:tcPr>
          <w:p w14:paraId="33872C72" w14:textId="65F2EC2F" w:rsidR="00753AFD" w:rsidRPr="00870C63" w:rsidRDefault="00753AFD" w:rsidP="00753AFD">
            <w:pPr>
              <w:spacing w:before="120" w:after="120"/>
              <w:ind w:left="0"/>
              <w:jc w:val="center"/>
              <w:rPr>
                <w:rFonts w:ascii="Arial" w:hAnsi="Arial" w:cs="Arial"/>
              </w:rPr>
            </w:pPr>
            <w:bookmarkStart w:id="3" w:name="_Hlk96959100"/>
            <w:r w:rsidRPr="005F1700">
              <w:rPr>
                <w:rFonts w:ascii="Arial" w:hAnsi="Arial" w:cs="Arial"/>
              </w:rPr>
              <w:t xml:space="preserve">March </w:t>
            </w:r>
            <w:r w:rsidR="000F183D" w:rsidRPr="005F1700">
              <w:rPr>
                <w:rFonts w:ascii="Arial" w:hAnsi="Arial" w:cs="Arial"/>
              </w:rPr>
              <w:t>1</w:t>
            </w:r>
            <w:r w:rsidR="005F1700" w:rsidRPr="005F1700">
              <w:rPr>
                <w:rFonts w:ascii="Arial" w:hAnsi="Arial" w:cs="Arial"/>
              </w:rPr>
              <w:t>4</w:t>
            </w:r>
            <w:r w:rsidRPr="005F1700">
              <w:rPr>
                <w:rFonts w:ascii="Arial" w:hAnsi="Arial" w:cs="Arial"/>
              </w:rPr>
              <w:t>, 2022</w:t>
            </w:r>
            <w:bookmarkEnd w:id="3"/>
          </w:p>
        </w:tc>
      </w:tr>
      <w:tr w:rsidR="00C8626F" w:rsidRPr="00870C63" w14:paraId="633C8019" w14:textId="77777777" w:rsidTr="00324DE4">
        <w:tc>
          <w:tcPr>
            <w:tcW w:w="5971" w:type="dxa"/>
            <w:shd w:val="clear" w:color="auto" w:fill="auto"/>
          </w:tcPr>
          <w:p w14:paraId="16717839" w14:textId="77777777" w:rsidR="00C8626F" w:rsidRPr="00870C63" w:rsidRDefault="00C8626F" w:rsidP="00324DE4">
            <w:pPr>
              <w:spacing w:before="120" w:after="120"/>
              <w:ind w:left="0"/>
              <w:jc w:val="center"/>
              <w:rPr>
                <w:rFonts w:ascii="Arial" w:hAnsi="Arial" w:cs="Arial"/>
              </w:rPr>
            </w:pPr>
            <w:r w:rsidRPr="00870C63">
              <w:rPr>
                <w:rFonts w:ascii="Arial" w:hAnsi="Arial" w:cs="Arial"/>
              </w:rPr>
              <w:t>Notice of Intent</w:t>
            </w:r>
          </w:p>
          <w:p w14:paraId="4DC0272E" w14:textId="419D4D1C" w:rsidR="00324DE4" w:rsidRPr="00870C63" w:rsidRDefault="0034255A" w:rsidP="00324DE4">
            <w:pPr>
              <w:spacing w:before="120" w:after="120"/>
              <w:ind w:left="0"/>
              <w:jc w:val="center"/>
              <w:rPr>
                <w:rFonts w:ascii="Arial" w:hAnsi="Arial" w:cs="Arial"/>
              </w:rPr>
            </w:pPr>
            <w:hyperlink r:id="rId8" w:history="1">
              <w:r w:rsidR="001D5183" w:rsidRPr="003D5F1D">
                <w:rPr>
                  <w:rStyle w:val="Hyperlink"/>
                  <w:rFonts w:ascii="Helvetica" w:hAnsi="Helvetica" w:cs="Helvetica"/>
                  <w:sz w:val="21"/>
                  <w:szCs w:val="21"/>
                  <w:shd w:val="clear" w:color="auto" w:fill="FFFFFF"/>
                </w:rPr>
                <w:t>https://icjia.az1.qualtrics.com/jfe/form/SV_a3RoStpS4hzoCpM</w:t>
              </w:r>
            </w:hyperlink>
            <w:r w:rsidR="001D5183">
              <w:rPr>
                <w:rFonts w:ascii="Helvetica" w:hAnsi="Helvetica" w:cs="Helvetica"/>
                <w:color w:val="32363A"/>
                <w:sz w:val="21"/>
                <w:szCs w:val="21"/>
                <w:shd w:val="clear" w:color="auto" w:fill="FFFFFF"/>
              </w:rPr>
              <w:t xml:space="preserve"> </w:t>
            </w:r>
          </w:p>
        </w:tc>
        <w:tc>
          <w:tcPr>
            <w:tcW w:w="3389" w:type="dxa"/>
            <w:shd w:val="clear" w:color="auto" w:fill="auto"/>
          </w:tcPr>
          <w:p w14:paraId="5FABF756" w14:textId="2B9EA072" w:rsidR="00C8626F" w:rsidRPr="00870C63" w:rsidRDefault="0010665B" w:rsidP="00753AFD">
            <w:pPr>
              <w:spacing w:before="120" w:after="120"/>
              <w:ind w:left="0"/>
              <w:jc w:val="center"/>
              <w:rPr>
                <w:rFonts w:ascii="Arial" w:hAnsi="Arial" w:cs="Arial"/>
              </w:rPr>
            </w:pPr>
            <w:bookmarkStart w:id="4" w:name="_Hlk96959141"/>
            <w:r w:rsidRPr="00870C63">
              <w:rPr>
                <w:rFonts w:ascii="Arial" w:hAnsi="Arial" w:cs="Arial"/>
              </w:rPr>
              <w:t>April 4, 2022</w:t>
            </w:r>
            <w:bookmarkEnd w:id="4"/>
          </w:p>
        </w:tc>
      </w:tr>
      <w:tr w:rsidR="00753AFD" w:rsidRPr="00870C63" w14:paraId="74900BC2" w14:textId="77777777" w:rsidTr="00324DE4">
        <w:tc>
          <w:tcPr>
            <w:tcW w:w="5971" w:type="dxa"/>
            <w:shd w:val="clear" w:color="auto" w:fill="auto"/>
          </w:tcPr>
          <w:p w14:paraId="7BEE2432" w14:textId="77777777" w:rsidR="00753AFD" w:rsidRPr="00870C63" w:rsidRDefault="00753AFD" w:rsidP="00753AFD">
            <w:pPr>
              <w:spacing w:before="120" w:after="120"/>
              <w:jc w:val="center"/>
              <w:rPr>
                <w:rFonts w:ascii="Arial" w:eastAsia="Calibri" w:hAnsi="Arial" w:cs="Arial"/>
              </w:rPr>
            </w:pPr>
            <w:r w:rsidRPr="00870C63">
              <w:rPr>
                <w:rFonts w:ascii="Arial" w:hAnsi="Arial" w:cs="Arial"/>
              </w:rPr>
              <w:t>NOFO question submission deadline</w:t>
            </w:r>
          </w:p>
        </w:tc>
        <w:tc>
          <w:tcPr>
            <w:tcW w:w="3389" w:type="dxa"/>
            <w:shd w:val="clear" w:color="auto" w:fill="auto"/>
          </w:tcPr>
          <w:p w14:paraId="79EF8361" w14:textId="4FBD021D" w:rsidR="00753AFD" w:rsidRPr="00870C63" w:rsidRDefault="00753AFD" w:rsidP="00753AFD">
            <w:pPr>
              <w:spacing w:before="120" w:after="120"/>
              <w:ind w:left="0"/>
              <w:jc w:val="center"/>
              <w:rPr>
                <w:rFonts w:ascii="Arial" w:hAnsi="Arial" w:cs="Arial"/>
              </w:rPr>
            </w:pPr>
            <w:bookmarkStart w:id="5" w:name="_Hlk96959431"/>
            <w:r w:rsidRPr="00870C63">
              <w:rPr>
                <w:rFonts w:ascii="Arial" w:hAnsi="Arial" w:cs="Arial"/>
              </w:rPr>
              <w:t xml:space="preserve">April </w:t>
            </w:r>
            <w:r w:rsidR="00C8626F" w:rsidRPr="00870C63">
              <w:rPr>
                <w:rFonts w:ascii="Arial" w:hAnsi="Arial" w:cs="Arial"/>
              </w:rPr>
              <w:t>7</w:t>
            </w:r>
            <w:r w:rsidRPr="00870C63">
              <w:rPr>
                <w:rFonts w:ascii="Arial" w:hAnsi="Arial" w:cs="Arial"/>
              </w:rPr>
              <w:t>, 2022</w:t>
            </w:r>
            <w:bookmarkEnd w:id="5"/>
          </w:p>
        </w:tc>
      </w:tr>
      <w:tr w:rsidR="00753AFD" w:rsidRPr="00870C63" w14:paraId="1F7BF79B" w14:textId="77777777" w:rsidTr="00324DE4">
        <w:tc>
          <w:tcPr>
            <w:tcW w:w="5971" w:type="dxa"/>
            <w:shd w:val="clear" w:color="auto" w:fill="auto"/>
          </w:tcPr>
          <w:p w14:paraId="5520047E" w14:textId="77777777" w:rsidR="00753AFD" w:rsidRPr="00870C63" w:rsidRDefault="00753AFD" w:rsidP="00753AFD">
            <w:pPr>
              <w:spacing w:before="120" w:after="120"/>
              <w:jc w:val="center"/>
              <w:rPr>
                <w:rFonts w:ascii="Arial" w:eastAsia="Calibri" w:hAnsi="Arial" w:cs="Arial"/>
                <w:b/>
              </w:rPr>
            </w:pPr>
            <w:r w:rsidRPr="00870C63">
              <w:rPr>
                <w:rFonts w:ascii="Arial" w:hAnsi="Arial" w:cs="Arial"/>
              </w:rPr>
              <w:t>Applications due</w:t>
            </w:r>
          </w:p>
        </w:tc>
        <w:tc>
          <w:tcPr>
            <w:tcW w:w="3389" w:type="dxa"/>
            <w:shd w:val="clear" w:color="auto" w:fill="auto"/>
          </w:tcPr>
          <w:p w14:paraId="485928B8" w14:textId="7EBEC117" w:rsidR="00753AFD" w:rsidRPr="00870C63" w:rsidRDefault="00753AFD" w:rsidP="00753AFD">
            <w:pPr>
              <w:widowControl w:val="0"/>
              <w:ind w:left="0" w:right="144"/>
              <w:jc w:val="center"/>
              <w:rPr>
                <w:rFonts w:ascii="Arial" w:hAnsi="Arial" w:cs="Arial"/>
                <w:b/>
              </w:rPr>
            </w:pPr>
            <w:bookmarkStart w:id="6" w:name="_Hlk96959395"/>
            <w:r w:rsidRPr="00870C63">
              <w:rPr>
                <w:rFonts w:ascii="Arial" w:hAnsi="Arial" w:cs="Arial"/>
              </w:rPr>
              <w:t xml:space="preserve">5:00 p.m., </w:t>
            </w:r>
            <w:bookmarkStart w:id="7" w:name="_Hlk96958157"/>
            <w:r w:rsidRPr="00870C63">
              <w:rPr>
                <w:rFonts w:ascii="Arial" w:hAnsi="Arial" w:cs="Arial"/>
              </w:rPr>
              <w:t>April 15, 2022</w:t>
            </w:r>
            <w:bookmarkEnd w:id="7"/>
            <w:bookmarkEnd w:id="6"/>
          </w:p>
        </w:tc>
      </w:tr>
      <w:tr w:rsidR="00753AFD" w:rsidRPr="00870C63" w14:paraId="2B9EF2ED" w14:textId="77777777" w:rsidTr="00324DE4">
        <w:tc>
          <w:tcPr>
            <w:tcW w:w="5971" w:type="dxa"/>
            <w:shd w:val="clear" w:color="auto" w:fill="auto"/>
          </w:tcPr>
          <w:p w14:paraId="71D6CA33" w14:textId="77777777" w:rsidR="00753AFD" w:rsidRPr="00870C63" w:rsidRDefault="00753AFD" w:rsidP="00753AFD">
            <w:pPr>
              <w:tabs>
                <w:tab w:val="left" w:pos="1392"/>
                <w:tab w:val="center" w:pos="2286"/>
              </w:tabs>
              <w:spacing w:before="120" w:after="120"/>
              <w:jc w:val="center"/>
              <w:rPr>
                <w:rFonts w:ascii="Arial" w:eastAsia="Calibri" w:hAnsi="Arial" w:cs="Arial"/>
              </w:rPr>
            </w:pPr>
            <w:r w:rsidRPr="00870C63">
              <w:rPr>
                <w:rFonts w:ascii="Arial" w:hAnsi="Arial" w:cs="Arial"/>
              </w:rPr>
              <w:t>ICJIA Budget Committee review/approval of recommended designations</w:t>
            </w:r>
          </w:p>
        </w:tc>
        <w:tc>
          <w:tcPr>
            <w:tcW w:w="3389" w:type="dxa"/>
            <w:shd w:val="clear" w:color="auto" w:fill="auto"/>
            <w:vAlign w:val="center"/>
          </w:tcPr>
          <w:p w14:paraId="5817FF03" w14:textId="77777777" w:rsidR="00753AFD" w:rsidRPr="00870C63" w:rsidRDefault="00753AFD" w:rsidP="00753AFD">
            <w:pPr>
              <w:spacing w:before="120" w:after="120"/>
              <w:ind w:left="0"/>
              <w:jc w:val="center"/>
              <w:rPr>
                <w:rFonts w:ascii="Arial" w:eastAsia="Calibri" w:hAnsi="Arial" w:cs="Arial"/>
              </w:rPr>
            </w:pPr>
            <w:r w:rsidRPr="00870C63">
              <w:rPr>
                <w:rFonts w:ascii="Arial" w:hAnsi="Arial" w:cs="Arial"/>
              </w:rPr>
              <w:t>June 23, 2022</w:t>
            </w:r>
          </w:p>
        </w:tc>
      </w:tr>
      <w:tr w:rsidR="00753AFD" w:rsidRPr="00870C63" w14:paraId="48D0635C" w14:textId="77777777" w:rsidTr="00324DE4">
        <w:tc>
          <w:tcPr>
            <w:tcW w:w="5971" w:type="dxa"/>
            <w:shd w:val="clear" w:color="auto" w:fill="auto"/>
          </w:tcPr>
          <w:p w14:paraId="0BDA49F7" w14:textId="77777777" w:rsidR="00753AFD" w:rsidRPr="00870C63" w:rsidRDefault="00753AFD" w:rsidP="00753AFD">
            <w:pPr>
              <w:tabs>
                <w:tab w:val="left" w:pos="1392"/>
                <w:tab w:val="center" w:pos="2286"/>
              </w:tabs>
              <w:spacing w:before="120" w:after="120"/>
              <w:jc w:val="center"/>
              <w:rPr>
                <w:rFonts w:ascii="Arial" w:eastAsia="Calibri" w:hAnsi="Arial" w:cs="Arial"/>
              </w:rPr>
            </w:pPr>
            <w:r w:rsidRPr="00870C63">
              <w:rPr>
                <w:rFonts w:ascii="Arial" w:hAnsi="Arial" w:cs="Arial"/>
              </w:rPr>
              <w:t>Performance Period</w:t>
            </w:r>
          </w:p>
        </w:tc>
        <w:tc>
          <w:tcPr>
            <w:tcW w:w="3389" w:type="dxa"/>
            <w:shd w:val="clear" w:color="auto" w:fill="auto"/>
          </w:tcPr>
          <w:p w14:paraId="5054305E" w14:textId="77777777" w:rsidR="00753AFD" w:rsidRPr="00870C63" w:rsidRDefault="00753AFD" w:rsidP="00753AFD">
            <w:pPr>
              <w:spacing w:before="120" w:after="120"/>
              <w:ind w:left="0"/>
              <w:jc w:val="center"/>
              <w:rPr>
                <w:rFonts w:ascii="Arial" w:eastAsia="Calibri" w:hAnsi="Arial" w:cs="Arial"/>
              </w:rPr>
            </w:pPr>
            <w:r w:rsidRPr="00870C63">
              <w:rPr>
                <w:rFonts w:ascii="Arial" w:hAnsi="Arial" w:cs="Arial"/>
              </w:rPr>
              <w:t>July 1, 2022 – June 30, 2023</w:t>
            </w:r>
          </w:p>
        </w:tc>
      </w:tr>
    </w:tbl>
    <w:p w14:paraId="7D8098C2" w14:textId="77777777" w:rsidR="00753AFD" w:rsidRPr="00870C63" w:rsidRDefault="00753AFD" w:rsidP="00753AFD">
      <w:pPr>
        <w:ind w:left="0"/>
        <w:jc w:val="center"/>
        <w:rPr>
          <w:rFonts w:ascii="Arial" w:hAnsi="Arial" w:cs="Arial"/>
          <w:b/>
        </w:rPr>
      </w:pPr>
    </w:p>
    <w:p w14:paraId="49715099" w14:textId="77777777" w:rsidR="00753AFD" w:rsidRPr="00870C63" w:rsidRDefault="00753AFD" w:rsidP="00753AFD">
      <w:pPr>
        <w:spacing w:after="160" w:line="259" w:lineRule="auto"/>
        <w:ind w:left="0"/>
        <w:jc w:val="center"/>
        <w:rPr>
          <w:rFonts w:ascii="Arial" w:hAnsi="Arial" w:cs="Arial"/>
          <w:b/>
        </w:rPr>
      </w:pPr>
      <w:r w:rsidRPr="00870C63">
        <w:rPr>
          <w:rFonts w:ascii="Arial" w:hAnsi="Arial" w:cs="Arial"/>
          <w:b/>
        </w:rPr>
        <w:t>CHECKLIST</w:t>
      </w:r>
    </w:p>
    <w:p w14:paraId="1B2DDCD2" w14:textId="77777777" w:rsidR="00753AFD" w:rsidRPr="00870C63" w:rsidRDefault="00753AFD" w:rsidP="00753AFD">
      <w:pPr>
        <w:ind w:left="0"/>
        <w:rPr>
          <w:rFonts w:ascii="Arial" w:hAnsi="Arial" w:cs="Arial"/>
        </w:rPr>
      </w:pPr>
      <w:r w:rsidRPr="00870C63">
        <w:rPr>
          <w:rFonts w:ascii="Arial" w:hAnsi="Arial" w:cs="Arial"/>
        </w:rPr>
        <w:t xml:space="preserve">Prior to application due date: </w:t>
      </w:r>
    </w:p>
    <w:p w14:paraId="497D1298" w14:textId="77777777" w:rsidR="00753AFD" w:rsidRPr="00870C63" w:rsidRDefault="00753AFD" w:rsidP="00753AFD">
      <w:pPr>
        <w:ind w:left="0"/>
        <w:rPr>
          <w:rFonts w:ascii="Arial" w:hAnsi="Arial" w:cs="Arial"/>
        </w:rPr>
      </w:pPr>
    </w:p>
    <w:p w14:paraId="5E3F34CC" w14:textId="77777777" w:rsidR="00753AFD" w:rsidRPr="00870C63" w:rsidRDefault="00753AFD" w:rsidP="00E96682">
      <w:pPr>
        <w:numPr>
          <w:ilvl w:val="0"/>
          <w:numId w:val="2"/>
        </w:numPr>
        <w:contextualSpacing/>
        <w:rPr>
          <w:rFonts w:ascii="Arial" w:hAnsi="Arial" w:cs="Arial"/>
          <w:color w:val="0000FF"/>
          <w:u w:val="single"/>
        </w:rPr>
      </w:pPr>
      <w:r w:rsidRPr="00870C63">
        <w:rPr>
          <w:rFonts w:ascii="Arial" w:hAnsi="Arial" w:cs="Arial"/>
        </w:rPr>
        <w:fldChar w:fldCharType="begin"/>
      </w:r>
      <w:r w:rsidRPr="00870C63">
        <w:rPr>
          <w:rFonts w:ascii="Arial" w:hAnsi="Arial" w:cs="Arial"/>
        </w:rPr>
        <w:instrText xml:space="preserve"> HYPERLINK "https://www.dnb.com/duns-number/get-a-duns.html" </w:instrText>
      </w:r>
      <w:r w:rsidRPr="00870C63">
        <w:rPr>
          <w:rFonts w:ascii="Arial" w:hAnsi="Arial" w:cs="Arial"/>
        </w:rPr>
        <w:fldChar w:fldCharType="separate"/>
      </w:r>
      <w:r w:rsidRPr="00870C63">
        <w:rPr>
          <w:rFonts w:ascii="Arial" w:hAnsi="Arial" w:cs="Arial"/>
          <w:color w:val="0000FF"/>
          <w:u w:val="single"/>
        </w:rPr>
        <w:t>Obtain a Data Universal Numbering System (DUNS) number</w:t>
      </w:r>
    </w:p>
    <w:p w14:paraId="39D95F4F" w14:textId="77777777" w:rsidR="00753AFD" w:rsidRPr="00870C63" w:rsidRDefault="00753AFD" w:rsidP="00E96682">
      <w:pPr>
        <w:numPr>
          <w:ilvl w:val="0"/>
          <w:numId w:val="2"/>
        </w:numPr>
        <w:contextualSpacing/>
        <w:rPr>
          <w:rFonts w:ascii="Arial" w:hAnsi="Arial" w:cs="Arial"/>
        </w:rPr>
      </w:pPr>
      <w:r w:rsidRPr="00870C63">
        <w:rPr>
          <w:rFonts w:ascii="Arial" w:hAnsi="Arial" w:cs="Arial"/>
        </w:rPr>
        <w:fldChar w:fldCharType="end"/>
      </w:r>
      <w:hyperlink r:id="rId9" w:history="1">
        <w:r w:rsidRPr="00870C63">
          <w:rPr>
            <w:rFonts w:ascii="Arial" w:hAnsi="Arial" w:cs="Arial"/>
            <w:color w:val="0000FF"/>
            <w:u w:val="single"/>
          </w:rPr>
          <w:t>Register with the System for Award Management (SAM)</w:t>
        </w:r>
      </w:hyperlink>
    </w:p>
    <w:p w14:paraId="632A3470" w14:textId="47C0086E" w:rsidR="00753AFD" w:rsidRPr="00870C63" w:rsidRDefault="0034255A" w:rsidP="00E96682">
      <w:pPr>
        <w:numPr>
          <w:ilvl w:val="0"/>
          <w:numId w:val="2"/>
        </w:numPr>
        <w:contextualSpacing/>
        <w:rPr>
          <w:rFonts w:ascii="Arial" w:hAnsi="Arial" w:cs="Arial"/>
        </w:rPr>
      </w:pPr>
      <w:hyperlink r:id="rId10" w:history="1">
        <w:r w:rsidR="00753AFD" w:rsidRPr="00870C63">
          <w:rPr>
            <w:rFonts w:ascii="Arial" w:hAnsi="Arial" w:cs="Arial"/>
            <w:color w:val="0000FF"/>
            <w:u w:val="single"/>
          </w:rPr>
          <w:t xml:space="preserve">Apply for, </w:t>
        </w:r>
        <w:r w:rsidR="003A0831" w:rsidRPr="00870C63">
          <w:rPr>
            <w:rFonts w:ascii="Arial" w:hAnsi="Arial" w:cs="Arial"/>
            <w:color w:val="0000FF"/>
            <w:u w:val="single"/>
          </w:rPr>
          <w:t>update,</w:t>
        </w:r>
        <w:r w:rsidR="00753AFD" w:rsidRPr="00870C63">
          <w:rPr>
            <w:rFonts w:ascii="Arial" w:hAnsi="Arial" w:cs="Arial"/>
            <w:color w:val="0000FF"/>
            <w:u w:val="single"/>
          </w:rPr>
          <w:t xml:space="preserve"> or verify the Employer Identification Number (EIN)</w:t>
        </w:r>
      </w:hyperlink>
    </w:p>
    <w:p w14:paraId="652A8540" w14:textId="77777777" w:rsidR="00753AFD" w:rsidRPr="00870C63" w:rsidRDefault="0034255A" w:rsidP="00E96682">
      <w:pPr>
        <w:numPr>
          <w:ilvl w:val="0"/>
          <w:numId w:val="2"/>
        </w:numPr>
        <w:contextualSpacing/>
        <w:rPr>
          <w:rFonts w:ascii="Arial" w:hAnsi="Arial" w:cs="Arial"/>
        </w:rPr>
      </w:pPr>
      <w:hyperlink r:id="rId11" w:history="1">
        <w:r w:rsidR="00753AFD" w:rsidRPr="00870C63">
          <w:rPr>
            <w:rFonts w:ascii="Arial" w:hAnsi="Arial" w:cs="Arial"/>
            <w:color w:val="0000FF"/>
            <w:u w:val="single"/>
          </w:rPr>
          <w:t>Complete registration in the Grantee GATA Portal</w:t>
        </w:r>
      </w:hyperlink>
    </w:p>
    <w:p w14:paraId="2B46DCEA" w14:textId="77777777" w:rsidR="00753AFD" w:rsidRPr="00870C63" w:rsidRDefault="00753AFD" w:rsidP="00753AFD">
      <w:pPr>
        <w:ind w:left="0"/>
        <w:rPr>
          <w:rFonts w:ascii="Arial" w:hAnsi="Arial" w:cs="Arial"/>
        </w:rPr>
      </w:pPr>
    </w:p>
    <w:p w14:paraId="5C7F9CF9" w14:textId="77777777" w:rsidR="00BE4BC6" w:rsidRPr="00870C63" w:rsidRDefault="00BE4BC6" w:rsidP="00BE4BC6">
      <w:pPr>
        <w:ind w:left="0"/>
        <w:rPr>
          <w:rFonts w:ascii="Arial" w:hAnsi="Arial" w:cs="Arial"/>
        </w:rPr>
      </w:pPr>
      <w:r w:rsidRPr="00870C63">
        <w:rPr>
          <w:rFonts w:ascii="Arial" w:hAnsi="Arial" w:cs="Arial"/>
        </w:rPr>
        <w:t xml:space="preserve">Submission Checklist: </w:t>
      </w:r>
    </w:p>
    <w:p w14:paraId="26B5EF53" w14:textId="77777777" w:rsidR="00BE4BC6" w:rsidRPr="00870C63" w:rsidRDefault="00BE4BC6" w:rsidP="00BE4BC6">
      <w:pPr>
        <w:ind w:left="0"/>
        <w:rPr>
          <w:rFonts w:ascii="Arial" w:hAnsi="Arial" w:cs="Arial"/>
        </w:rPr>
      </w:pPr>
    </w:p>
    <w:p w14:paraId="2CAB0816" w14:textId="77777777" w:rsidR="00BE4BC6" w:rsidRPr="00870C63" w:rsidRDefault="00BE4BC6" w:rsidP="00BE4BC6">
      <w:pPr>
        <w:pStyle w:val="ListParagraph"/>
        <w:numPr>
          <w:ilvl w:val="0"/>
          <w:numId w:val="24"/>
        </w:numPr>
        <w:rPr>
          <w:rFonts w:ascii="Arial" w:hAnsi="Arial" w:cs="Arial"/>
        </w:rPr>
      </w:pPr>
      <w:r w:rsidRPr="00870C63">
        <w:rPr>
          <w:rFonts w:ascii="Arial" w:hAnsi="Arial" w:cs="Arial"/>
        </w:rPr>
        <w:t xml:space="preserve">Uniform Application for State Grant Assistance – Submitted in unsigned Word file </w:t>
      </w:r>
    </w:p>
    <w:p w14:paraId="38621207" w14:textId="77777777" w:rsidR="00BE4BC6" w:rsidRPr="00870C63" w:rsidRDefault="00BE4BC6" w:rsidP="00BE4BC6">
      <w:pPr>
        <w:pStyle w:val="ListParagraph"/>
        <w:numPr>
          <w:ilvl w:val="0"/>
          <w:numId w:val="24"/>
        </w:numPr>
        <w:rPr>
          <w:rFonts w:ascii="Arial" w:hAnsi="Arial" w:cs="Arial"/>
        </w:rPr>
      </w:pPr>
      <w:r w:rsidRPr="00870C63">
        <w:rPr>
          <w:rFonts w:ascii="Arial" w:hAnsi="Arial" w:cs="Arial"/>
        </w:rPr>
        <w:t>Program Narrative –Do not change the format of this document. Submitted in Word File</w:t>
      </w:r>
      <w:r w:rsidRPr="00870C63">
        <w:rPr>
          <w:rFonts w:ascii="Arial" w:hAnsi="Arial" w:cs="Arial"/>
        </w:rPr>
        <w:tab/>
      </w:r>
    </w:p>
    <w:p w14:paraId="255A6ECF" w14:textId="77777777" w:rsidR="00BE4BC6" w:rsidRPr="00870C63" w:rsidRDefault="00BE4BC6" w:rsidP="00BE4BC6">
      <w:pPr>
        <w:pStyle w:val="ListParagraph"/>
        <w:numPr>
          <w:ilvl w:val="0"/>
          <w:numId w:val="24"/>
        </w:numPr>
        <w:rPr>
          <w:rFonts w:ascii="Arial" w:hAnsi="Arial" w:cs="Arial"/>
        </w:rPr>
      </w:pPr>
      <w:r w:rsidRPr="00870C63">
        <w:rPr>
          <w:rFonts w:ascii="Arial" w:hAnsi="Arial" w:cs="Arial"/>
        </w:rPr>
        <w:t xml:space="preserve">Budget/Budget Narrative –Excel format (no signatures required for this document at this time) </w:t>
      </w:r>
    </w:p>
    <w:p w14:paraId="4D30232F" w14:textId="12546E38" w:rsidR="00753AFD" w:rsidRPr="00870C63" w:rsidRDefault="00BE4BC6" w:rsidP="00BE4BC6">
      <w:pPr>
        <w:pStyle w:val="ListParagraph"/>
        <w:numPr>
          <w:ilvl w:val="0"/>
          <w:numId w:val="24"/>
        </w:numPr>
        <w:rPr>
          <w:rFonts w:ascii="Arial" w:hAnsi="Arial" w:cs="Arial"/>
          <w:b/>
        </w:rPr>
      </w:pPr>
      <w:r w:rsidRPr="00870C63">
        <w:rPr>
          <w:rFonts w:ascii="Arial" w:hAnsi="Arial" w:cs="Arial"/>
        </w:rPr>
        <w:t>United States Internal Revenue Service 501(c)(3) determination letter - PDF (Non-Profit Agency Required)</w:t>
      </w:r>
      <w:r w:rsidRPr="00870C63">
        <w:rPr>
          <w:rFonts w:ascii="Arial" w:hAnsi="Arial" w:cs="Arial"/>
        </w:rPr>
        <w:tab/>
      </w:r>
    </w:p>
    <w:p w14:paraId="4C1508B9" w14:textId="77777777" w:rsidR="00424BB4" w:rsidRPr="00870C63" w:rsidRDefault="00424BB4" w:rsidP="0019334D">
      <w:pPr>
        <w:pStyle w:val="ListParagraph"/>
        <w:rPr>
          <w:rFonts w:ascii="Arial" w:hAnsi="Arial" w:cs="Arial"/>
          <w:b/>
        </w:rPr>
      </w:pPr>
    </w:p>
    <w:p w14:paraId="2C80007A" w14:textId="0B7E6F2F" w:rsidR="00424BB4" w:rsidRPr="00870C63" w:rsidRDefault="00424BB4" w:rsidP="0019334D">
      <w:pPr>
        <w:pStyle w:val="ListParagraph"/>
        <w:ind w:left="0"/>
        <w:rPr>
          <w:rFonts w:ascii="Arial" w:hAnsi="Arial" w:cs="Arial"/>
          <w:b/>
        </w:rPr>
      </w:pPr>
      <w:r w:rsidRPr="00870C63">
        <w:rPr>
          <w:rFonts w:ascii="Arial" w:hAnsi="Arial" w:cs="Arial"/>
          <w:b/>
        </w:rPr>
        <w:t xml:space="preserve">The documents listed above should be zipped in a single folder. Each individual document should be named following naming conventions listed on </w:t>
      </w:r>
      <w:r w:rsidRPr="000F183D">
        <w:rPr>
          <w:rFonts w:ascii="Arial" w:hAnsi="Arial" w:cs="Arial"/>
          <w:b/>
          <w:color w:val="auto"/>
        </w:rPr>
        <w:t xml:space="preserve">page </w:t>
      </w:r>
      <w:r w:rsidR="000F183D" w:rsidRPr="000F183D">
        <w:rPr>
          <w:rFonts w:ascii="Arial" w:hAnsi="Arial" w:cs="Arial"/>
          <w:b/>
          <w:color w:val="auto"/>
        </w:rPr>
        <w:t>25</w:t>
      </w:r>
      <w:r w:rsidRPr="000F183D">
        <w:rPr>
          <w:rFonts w:ascii="Arial" w:hAnsi="Arial" w:cs="Arial"/>
          <w:b/>
          <w:color w:val="auto"/>
        </w:rPr>
        <w:t xml:space="preserve"> and </w:t>
      </w:r>
      <w:r w:rsidRPr="00870C63">
        <w:rPr>
          <w:rFonts w:ascii="Arial" w:hAnsi="Arial" w:cs="Arial"/>
          <w:b/>
        </w:rPr>
        <w:t xml:space="preserve">emailed to: </w:t>
      </w:r>
      <w:hyperlink r:id="rId12" w:history="1">
        <w:r w:rsidR="0019334D" w:rsidRPr="00870C63">
          <w:rPr>
            <w:rStyle w:val="Hyperlink"/>
            <w:rFonts w:ascii="Arial" w:hAnsi="Arial" w:cs="Arial"/>
          </w:rPr>
          <w:t>cja.ifvccgrants@illinois.gov</w:t>
        </w:r>
      </w:hyperlink>
      <w:r w:rsidR="0019334D" w:rsidRPr="00870C63">
        <w:rPr>
          <w:rFonts w:ascii="Arial" w:hAnsi="Arial" w:cs="Arial"/>
          <w:color w:val="FF0000"/>
        </w:rPr>
        <w:t xml:space="preserve"> </w:t>
      </w:r>
    </w:p>
    <w:bookmarkEnd w:id="1"/>
    <w:p w14:paraId="12822965" w14:textId="77777777" w:rsidR="0019334D" w:rsidRPr="00870C63" w:rsidRDefault="0019334D">
      <w:pPr>
        <w:spacing w:after="160" w:line="259" w:lineRule="auto"/>
        <w:ind w:left="0"/>
        <w:rPr>
          <w:rFonts w:ascii="Arial" w:hAnsi="Arial" w:cs="Arial"/>
          <w:b/>
        </w:rPr>
      </w:pPr>
      <w:r w:rsidRPr="00870C63">
        <w:rPr>
          <w:rFonts w:ascii="Arial" w:hAnsi="Arial" w:cs="Arial"/>
          <w:b/>
        </w:rPr>
        <w:br w:type="page"/>
      </w:r>
    </w:p>
    <w:p w14:paraId="060A20F8" w14:textId="3EA9C89E" w:rsidR="00DF073E" w:rsidRPr="00870C63" w:rsidRDefault="00DF073E" w:rsidP="00DF073E">
      <w:pPr>
        <w:jc w:val="center"/>
        <w:rPr>
          <w:rFonts w:ascii="Arial" w:hAnsi="Arial" w:cs="Arial"/>
        </w:rPr>
      </w:pPr>
      <w:r w:rsidRPr="00870C63">
        <w:rPr>
          <w:rFonts w:ascii="Arial" w:hAnsi="Arial" w:cs="Arial"/>
          <w:b/>
        </w:rPr>
        <w:lastRenderedPageBreak/>
        <w:t>Notice for Funding Opportunity (NOFO)</w:t>
      </w:r>
    </w:p>
    <w:p w14:paraId="0288AD01" w14:textId="77777777" w:rsidR="00FB7EC0" w:rsidRPr="00870C63" w:rsidRDefault="00753AFD" w:rsidP="00753AFD">
      <w:pPr>
        <w:contextualSpacing/>
        <w:jc w:val="center"/>
        <w:rPr>
          <w:rFonts w:ascii="Arial" w:hAnsi="Arial" w:cs="Arial"/>
          <w:b/>
        </w:rPr>
      </w:pPr>
      <w:bookmarkStart w:id="8" w:name="_Hlk96626816"/>
      <w:r w:rsidRPr="00870C63">
        <w:rPr>
          <w:rFonts w:ascii="Arial" w:hAnsi="Arial" w:cs="Arial"/>
          <w:b/>
        </w:rPr>
        <w:t>Illinois Family Violence Coordinating Council</w:t>
      </w:r>
      <w:r w:rsidR="00FB7EC0" w:rsidRPr="00870C63">
        <w:rPr>
          <w:rFonts w:ascii="Arial" w:hAnsi="Arial" w:cs="Arial"/>
          <w:b/>
        </w:rPr>
        <w:t xml:space="preserve"> Implementation</w:t>
      </w:r>
      <w:r w:rsidRPr="00870C63">
        <w:rPr>
          <w:rFonts w:ascii="Arial" w:hAnsi="Arial" w:cs="Arial"/>
          <w:b/>
        </w:rPr>
        <w:t xml:space="preserve"> </w:t>
      </w:r>
    </w:p>
    <w:p w14:paraId="115932E7" w14:textId="08C82D90" w:rsidR="00753AFD" w:rsidRPr="00870C63" w:rsidRDefault="00753AFD" w:rsidP="00753AFD">
      <w:pPr>
        <w:contextualSpacing/>
        <w:jc w:val="center"/>
        <w:rPr>
          <w:rFonts w:ascii="Arial" w:hAnsi="Arial" w:cs="Arial"/>
          <w:b/>
        </w:rPr>
      </w:pPr>
      <w:r w:rsidRPr="00870C63">
        <w:rPr>
          <w:rFonts w:ascii="Arial" w:hAnsi="Arial" w:cs="Arial"/>
          <w:b/>
        </w:rPr>
        <w:t xml:space="preserve">NOFO # </w:t>
      </w:r>
      <w:r w:rsidRPr="00870C63">
        <w:rPr>
          <w:rFonts w:ascii="Arial" w:hAnsi="Arial" w:cs="Arial"/>
          <w:b/>
          <w:color w:val="auto"/>
        </w:rPr>
        <w:t>2096-2072</w:t>
      </w:r>
    </w:p>
    <w:bookmarkEnd w:id="8"/>
    <w:p w14:paraId="7A6A7E2A" w14:textId="77777777" w:rsidR="00DF073E" w:rsidRPr="00870C63" w:rsidRDefault="00DF073E" w:rsidP="00DF073E">
      <w:pPr>
        <w:tabs>
          <w:tab w:val="left" w:pos="3045"/>
        </w:tabs>
        <w:rPr>
          <w:rFonts w:ascii="Arial" w:hAnsi="Arial" w:cs="Arial"/>
        </w:rPr>
      </w:pPr>
      <w:r w:rsidRPr="00870C63">
        <w:rPr>
          <w:rFonts w:ascii="Arial" w:hAnsi="Arial" w:cs="Arial"/>
        </w:rPr>
        <w:tab/>
      </w:r>
    </w:p>
    <w:tbl>
      <w:tblPr>
        <w:tblStyle w:val="4"/>
        <w:tblW w:w="95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9"/>
        <w:gridCol w:w="3459"/>
        <w:gridCol w:w="5685"/>
      </w:tblGrid>
      <w:tr w:rsidR="00DF073E" w:rsidRPr="00870C63" w14:paraId="426C49BA" w14:textId="77777777" w:rsidTr="00A73ACD">
        <w:trPr>
          <w:jc w:val="center"/>
        </w:trPr>
        <w:tc>
          <w:tcPr>
            <w:tcW w:w="429" w:type="dxa"/>
            <w:shd w:val="clear" w:color="auto" w:fill="D9D9D9"/>
          </w:tcPr>
          <w:p w14:paraId="62771295" w14:textId="77777777" w:rsidR="00DF073E" w:rsidRPr="00870C63" w:rsidRDefault="00DF073E" w:rsidP="00DF073E">
            <w:pPr>
              <w:jc w:val="center"/>
              <w:rPr>
                <w:rFonts w:ascii="Arial" w:hAnsi="Arial" w:cs="Arial"/>
              </w:rPr>
            </w:pPr>
          </w:p>
        </w:tc>
        <w:tc>
          <w:tcPr>
            <w:tcW w:w="3459" w:type="dxa"/>
            <w:shd w:val="clear" w:color="auto" w:fill="D9D9D9"/>
          </w:tcPr>
          <w:p w14:paraId="0D10CBC1" w14:textId="77777777" w:rsidR="00DF073E" w:rsidRPr="00870C63" w:rsidRDefault="00DF073E" w:rsidP="00DF073E">
            <w:pPr>
              <w:jc w:val="center"/>
              <w:rPr>
                <w:rFonts w:ascii="Arial" w:hAnsi="Arial" w:cs="Arial"/>
              </w:rPr>
            </w:pPr>
            <w:r w:rsidRPr="00870C63">
              <w:rPr>
                <w:rFonts w:ascii="Arial" w:hAnsi="Arial" w:cs="Arial"/>
                <w:b/>
              </w:rPr>
              <w:t>Data Field</w:t>
            </w:r>
          </w:p>
        </w:tc>
        <w:tc>
          <w:tcPr>
            <w:tcW w:w="5685" w:type="dxa"/>
            <w:shd w:val="clear" w:color="auto" w:fill="D9D9D9"/>
          </w:tcPr>
          <w:p w14:paraId="5865549F" w14:textId="77777777" w:rsidR="00DF073E" w:rsidRPr="00870C63" w:rsidRDefault="00DF073E" w:rsidP="00DF073E">
            <w:pPr>
              <w:jc w:val="center"/>
              <w:rPr>
                <w:rFonts w:ascii="Arial" w:hAnsi="Arial" w:cs="Arial"/>
              </w:rPr>
            </w:pPr>
          </w:p>
        </w:tc>
      </w:tr>
      <w:tr w:rsidR="00DF073E" w:rsidRPr="00870C63" w14:paraId="292CA83E" w14:textId="77777777" w:rsidTr="00A73ACD">
        <w:trPr>
          <w:jc w:val="center"/>
        </w:trPr>
        <w:tc>
          <w:tcPr>
            <w:tcW w:w="429" w:type="dxa"/>
          </w:tcPr>
          <w:p w14:paraId="4F5548F9" w14:textId="77777777" w:rsidR="00DF073E" w:rsidRPr="00870C63" w:rsidRDefault="00DF073E" w:rsidP="00DF073E">
            <w:pPr>
              <w:numPr>
                <w:ilvl w:val="0"/>
                <w:numId w:val="1"/>
              </w:numPr>
              <w:spacing w:after="200" w:line="276" w:lineRule="auto"/>
              <w:ind w:hanging="360"/>
              <w:contextualSpacing/>
              <w:rPr>
                <w:rFonts w:ascii="Arial" w:hAnsi="Arial" w:cs="Arial"/>
                <w:color w:val="333333"/>
              </w:rPr>
            </w:pPr>
          </w:p>
        </w:tc>
        <w:tc>
          <w:tcPr>
            <w:tcW w:w="3459" w:type="dxa"/>
          </w:tcPr>
          <w:p w14:paraId="15DD6196" w14:textId="77777777" w:rsidR="00DF073E" w:rsidRPr="00870C63" w:rsidRDefault="00DF073E" w:rsidP="00DF073E">
            <w:pPr>
              <w:ind w:left="0"/>
              <w:rPr>
                <w:rFonts w:ascii="Arial" w:hAnsi="Arial" w:cs="Arial"/>
                <w:color w:val="auto"/>
              </w:rPr>
            </w:pPr>
            <w:r w:rsidRPr="00870C63">
              <w:rPr>
                <w:rFonts w:ascii="Arial" w:hAnsi="Arial" w:cs="Arial"/>
                <w:color w:val="auto"/>
              </w:rPr>
              <w:t>Awarding Agency Name:</w:t>
            </w:r>
            <w:r w:rsidRPr="00870C63">
              <w:rPr>
                <w:rFonts w:ascii="Arial" w:hAnsi="Arial" w:cs="Arial"/>
                <w:color w:val="auto"/>
              </w:rPr>
              <w:tab/>
            </w:r>
          </w:p>
        </w:tc>
        <w:tc>
          <w:tcPr>
            <w:tcW w:w="5685" w:type="dxa"/>
          </w:tcPr>
          <w:p w14:paraId="68F564E6" w14:textId="77777777" w:rsidR="00DF073E" w:rsidRPr="00870C63" w:rsidRDefault="00DF073E" w:rsidP="00DF073E">
            <w:pPr>
              <w:ind w:left="0"/>
              <w:rPr>
                <w:rFonts w:ascii="Arial" w:hAnsi="Arial" w:cs="Arial"/>
              </w:rPr>
            </w:pPr>
            <w:r w:rsidRPr="00870C63">
              <w:rPr>
                <w:rFonts w:ascii="Arial" w:hAnsi="Arial" w:cs="Arial"/>
              </w:rPr>
              <w:t>Illinois Criminal Justice Information Authority (ICJIA)</w:t>
            </w:r>
          </w:p>
        </w:tc>
      </w:tr>
      <w:tr w:rsidR="00DF073E" w:rsidRPr="00870C63" w14:paraId="5989367F" w14:textId="77777777" w:rsidTr="00A73ACD">
        <w:trPr>
          <w:jc w:val="center"/>
        </w:trPr>
        <w:tc>
          <w:tcPr>
            <w:tcW w:w="429" w:type="dxa"/>
          </w:tcPr>
          <w:p w14:paraId="313F2073" w14:textId="77777777" w:rsidR="00DF073E" w:rsidRPr="00870C63" w:rsidRDefault="00DF073E" w:rsidP="00DF073E">
            <w:pPr>
              <w:numPr>
                <w:ilvl w:val="0"/>
                <w:numId w:val="1"/>
              </w:numPr>
              <w:spacing w:after="200" w:line="276" w:lineRule="auto"/>
              <w:ind w:hanging="360"/>
              <w:contextualSpacing/>
              <w:rPr>
                <w:rFonts w:ascii="Arial" w:hAnsi="Arial" w:cs="Arial"/>
                <w:color w:val="333333"/>
              </w:rPr>
            </w:pPr>
          </w:p>
        </w:tc>
        <w:tc>
          <w:tcPr>
            <w:tcW w:w="3459" w:type="dxa"/>
          </w:tcPr>
          <w:p w14:paraId="5DCCB205" w14:textId="77777777" w:rsidR="00DF073E" w:rsidRPr="00870C63" w:rsidRDefault="00DF073E" w:rsidP="00DF073E">
            <w:pPr>
              <w:ind w:left="0"/>
              <w:rPr>
                <w:rFonts w:ascii="Arial" w:hAnsi="Arial" w:cs="Arial"/>
                <w:color w:val="auto"/>
              </w:rPr>
            </w:pPr>
            <w:r w:rsidRPr="00870C63">
              <w:rPr>
                <w:rFonts w:ascii="Arial" w:hAnsi="Arial" w:cs="Arial"/>
                <w:color w:val="auto"/>
              </w:rPr>
              <w:t>Agency Contact:</w:t>
            </w:r>
          </w:p>
        </w:tc>
        <w:tc>
          <w:tcPr>
            <w:tcW w:w="5685" w:type="dxa"/>
          </w:tcPr>
          <w:p w14:paraId="003A034B" w14:textId="77777777" w:rsidR="00753AFD" w:rsidRPr="00870C63" w:rsidRDefault="00753AFD" w:rsidP="00753AFD">
            <w:pPr>
              <w:ind w:left="0"/>
              <w:rPr>
                <w:rFonts w:ascii="Arial" w:hAnsi="Arial" w:cs="Arial"/>
              </w:rPr>
            </w:pPr>
            <w:r w:rsidRPr="00870C63">
              <w:rPr>
                <w:rFonts w:ascii="Arial" w:hAnsi="Arial" w:cs="Arial"/>
              </w:rPr>
              <w:t>Mary Ratliff</w:t>
            </w:r>
          </w:p>
          <w:p w14:paraId="4C9CF391" w14:textId="77777777" w:rsidR="00753AFD" w:rsidRPr="00870C63" w:rsidRDefault="00753AFD" w:rsidP="00753AFD">
            <w:pPr>
              <w:ind w:left="0"/>
              <w:rPr>
                <w:rFonts w:ascii="Arial" w:hAnsi="Arial" w:cs="Arial"/>
              </w:rPr>
            </w:pPr>
            <w:r w:rsidRPr="00870C63">
              <w:rPr>
                <w:rFonts w:ascii="Arial" w:hAnsi="Arial" w:cs="Arial"/>
              </w:rPr>
              <w:t>Criminal Justice Specialist</w:t>
            </w:r>
          </w:p>
          <w:p w14:paraId="3C38D8AB" w14:textId="77777777" w:rsidR="00753AFD" w:rsidRPr="00870C63" w:rsidRDefault="00753AFD" w:rsidP="00753AFD">
            <w:pPr>
              <w:ind w:left="0"/>
              <w:rPr>
                <w:rFonts w:ascii="Arial" w:hAnsi="Arial" w:cs="Arial"/>
              </w:rPr>
            </w:pPr>
            <w:r w:rsidRPr="00870C63">
              <w:rPr>
                <w:rFonts w:ascii="Arial" w:hAnsi="Arial" w:cs="Arial"/>
              </w:rPr>
              <w:t>Illinois Criminal Justice Information Authority</w:t>
            </w:r>
          </w:p>
          <w:p w14:paraId="6BDCFBEC" w14:textId="77777777" w:rsidR="00753AFD" w:rsidRPr="00870C63" w:rsidRDefault="00753AFD" w:rsidP="00753AFD">
            <w:pPr>
              <w:ind w:left="0"/>
              <w:rPr>
                <w:rFonts w:ascii="Arial" w:hAnsi="Arial" w:cs="Arial"/>
              </w:rPr>
            </w:pPr>
            <w:r w:rsidRPr="00870C63">
              <w:rPr>
                <w:rFonts w:ascii="Arial" w:hAnsi="Arial" w:cs="Arial"/>
              </w:rPr>
              <w:t>607 East Adams, Suite 906</w:t>
            </w:r>
          </w:p>
          <w:p w14:paraId="17B98AD7" w14:textId="77777777" w:rsidR="00753AFD" w:rsidRPr="00870C63" w:rsidRDefault="00753AFD" w:rsidP="00753AFD">
            <w:pPr>
              <w:ind w:left="0"/>
              <w:rPr>
                <w:rFonts w:ascii="Arial" w:hAnsi="Arial" w:cs="Arial"/>
              </w:rPr>
            </w:pPr>
            <w:r w:rsidRPr="00870C63">
              <w:rPr>
                <w:rFonts w:ascii="Arial" w:hAnsi="Arial" w:cs="Arial"/>
              </w:rPr>
              <w:t>Springfield, Illinois 62701</w:t>
            </w:r>
          </w:p>
          <w:p w14:paraId="4410288E" w14:textId="77777777" w:rsidR="00753AFD" w:rsidRPr="00870C63" w:rsidRDefault="00753AFD" w:rsidP="00753AFD">
            <w:pPr>
              <w:ind w:left="0"/>
              <w:rPr>
                <w:rFonts w:ascii="Arial" w:hAnsi="Arial" w:cs="Arial"/>
              </w:rPr>
            </w:pPr>
            <w:r w:rsidRPr="00870C63">
              <w:rPr>
                <w:rFonts w:ascii="Arial" w:hAnsi="Arial" w:cs="Arial"/>
              </w:rPr>
              <w:t>Mary.Ratliff@illinois.gov</w:t>
            </w:r>
          </w:p>
          <w:p w14:paraId="41D6690F" w14:textId="3AF0B03E" w:rsidR="00DF073E" w:rsidRPr="00870C63" w:rsidRDefault="00753AFD" w:rsidP="00753AFD">
            <w:pPr>
              <w:ind w:left="0"/>
              <w:rPr>
                <w:rFonts w:ascii="Arial" w:hAnsi="Arial" w:cs="Arial"/>
              </w:rPr>
            </w:pPr>
            <w:r w:rsidRPr="00870C63">
              <w:rPr>
                <w:rFonts w:ascii="Arial" w:hAnsi="Arial" w:cs="Arial"/>
              </w:rPr>
              <w:t>(217) 524- 4745</w:t>
            </w:r>
          </w:p>
        </w:tc>
      </w:tr>
      <w:tr w:rsidR="00DF073E" w:rsidRPr="00870C63" w14:paraId="30303322" w14:textId="77777777" w:rsidTr="00A73ACD">
        <w:trPr>
          <w:jc w:val="center"/>
        </w:trPr>
        <w:tc>
          <w:tcPr>
            <w:tcW w:w="429" w:type="dxa"/>
          </w:tcPr>
          <w:p w14:paraId="7FFC7C00" w14:textId="77777777" w:rsidR="00DF073E" w:rsidRPr="00870C63" w:rsidRDefault="00DF073E" w:rsidP="00DF073E">
            <w:pPr>
              <w:numPr>
                <w:ilvl w:val="0"/>
                <w:numId w:val="1"/>
              </w:numPr>
              <w:spacing w:after="200" w:line="276" w:lineRule="auto"/>
              <w:ind w:hanging="360"/>
              <w:contextualSpacing/>
              <w:rPr>
                <w:rFonts w:ascii="Arial" w:hAnsi="Arial" w:cs="Arial"/>
                <w:color w:val="333333"/>
              </w:rPr>
            </w:pPr>
          </w:p>
        </w:tc>
        <w:tc>
          <w:tcPr>
            <w:tcW w:w="3459" w:type="dxa"/>
          </w:tcPr>
          <w:p w14:paraId="142E1259" w14:textId="77777777" w:rsidR="00DF073E" w:rsidRPr="00870C63" w:rsidRDefault="00DF073E" w:rsidP="00DF073E">
            <w:pPr>
              <w:ind w:left="0"/>
              <w:rPr>
                <w:rFonts w:ascii="Arial" w:hAnsi="Arial" w:cs="Arial"/>
                <w:color w:val="auto"/>
              </w:rPr>
            </w:pPr>
            <w:r w:rsidRPr="00870C63">
              <w:rPr>
                <w:rFonts w:ascii="Arial" w:hAnsi="Arial" w:cs="Arial"/>
                <w:color w:val="auto"/>
              </w:rPr>
              <w:t>Announcement Type:</w:t>
            </w:r>
          </w:p>
        </w:tc>
        <w:tc>
          <w:tcPr>
            <w:tcW w:w="5685" w:type="dxa"/>
          </w:tcPr>
          <w:p w14:paraId="37DF7406" w14:textId="77777777" w:rsidR="00753AFD" w:rsidRPr="00870C63" w:rsidRDefault="00753AFD" w:rsidP="00753AFD">
            <w:pPr>
              <w:ind w:left="0"/>
              <w:rPr>
                <w:rFonts w:ascii="Arial" w:hAnsi="Arial" w:cs="Arial"/>
                <w:color w:val="auto"/>
              </w:rPr>
            </w:pPr>
            <w:r w:rsidRPr="00870C63">
              <w:rPr>
                <w:rFonts w:ascii="Arial" w:hAnsi="Arial" w:cs="Arial"/>
                <w:color w:val="auto"/>
              </w:rPr>
              <w:t xml:space="preserve">X Initial announcement   </w:t>
            </w:r>
          </w:p>
          <w:p w14:paraId="1E5B509C" w14:textId="1272DD6E" w:rsidR="00DF073E" w:rsidRPr="00870C63" w:rsidRDefault="00753AFD" w:rsidP="00753AFD">
            <w:pPr>
              <w:ind w:left="0"/>
              <w:rPr>
                <w:rFonts w:ascii="Arial" w:hAnsi="Arial" w:cs="Arial"/>
              </w:rPr>
            </w:pPr>
            <w:r w:rsidRPr="00870C63">
              <w:rPr>
                <w:rFonts w:ascii="Arial" w:hAnsi="Arial" w:cs="Arial"/>
                <w:color w:val="auto"/>
              </w:rPr>
              <w:t>□ Modification of a previous announcement</w:t>
            </w:r>
          </w:p>
        </w:tc>
      </w:tr>
      <w:tr w:rsidR="00DF073E" w:rsidRPr="00870C63" w14:paraId="2B955D86" w14:textId="77777777" w:rsidTr="00A73ACD">
        <w:trPr>
          <w:jc w:val="center"/>
        </w:trPr>
        <w:tc>
          <w:tcPr>
            <w:tcW w:w="429" w:type="dxa"/>
          </w:tcPr>
          <w:p w14:paraId="44267D9D" w14:textId="77777777" w:rsidR="00DF073E" w:rsidRPr="00870C63" w:rsidRDefault="00DF073E" w:rsidP="00DF073E">
            <w:pPr>
              <w:numPr>
                <w:ilvl w:val="0"/>
                <w:numId w:val="1"/>
              </w:numPr>
              <w:spacing w:after="200" w:line="276" w:lineRule="auto"/>
              <w:ind w:hanging="360"/>
              <w:contextualSpacing/>
              <w:rPr>
                <w:rFonts w:ascii="Arial" w:hAnsi="Arial" w:cs="Arial"/>
                <w:color w:val="333333"/>
              </w:rPr>
            </w:pPr>
          </w:p>
        </w:tc>
        <w:tc>
          <w:tcPr>
            <w:tcW w:w="3459" w:type="dxa"/>
          </w:tcPr>
          <w:p w14:paraId="13ADB6D8" w14:textId="77777777" w:rsidR="00DF073E" w:rsidRPr="00870C63" w:rsidRDefault="00DF073E" w:rsidP="00DF073E">
            <w:pPr>
              <w:ind w:left="0"/>
              <w:rPr>
                <w:rFonts w:ascii="Arial" w:hAnsi="Arial" w:cs="Arial"/>
                <w:color w:val="auto"/>
              </w:rPr>
            </w:pPr>
            <w:r w:rsidRPr="00870C63">
              <w:rPr>
                <w:rFonts w:ascii="Arial" w:hAnsi="Arial" w:cs="Arial"/>
                <w:color w:val="auto"/>
              </w:rPr>
              <w:t>Type of Assistance Instrument:</w:t>
            </w:r>
          </w:p>
        </w:tc>
        <w:tc>
          <w:tcPr>
            <w:tcW w:w="5685" w:type="dxa"/>
            <w:tcBorders>
              <w:bottom w:val="single" w:sz="4" w:space="0" w:color="000000"/>
            </w:tcBorders>
          </w:tcPr>
          <w:p w14:paraId="0A4C48E6" w14:textId="77777777" w:rsidR="00DF073E" w:rsidRPr="00870C63" w:rsidRDefault="00DF073E" w:rsidP="00DF073E">
            <w:pPr>
              <w:ind w:left="0"/>
              <w:rPr>
                <w:rFonts w:ascii="Arial" w:hAnsi="Arial" w:cs="Arial"/>
              </w:rPr>
            </w:pPr>
            <w:r w:rsidRPr="00870C63">
              <w:rPr>
                <w:rFonts w:ascii="Arial" w:hAnsi="Arial" w:cs="Arial"/>
              </w:rPr>
              <w:t>Grant</w:t>
            </w:r>
          </w:p>
        </w:tc>
      </w:tr>
      <w:tr w:rsidR="00DF073E" w:rsidRPr="00870C63" w14:paraId="0E9B17E4" w14:textId="77777777" w:rsidTr="00A73ACD">
        <w:trPr>
          <w:jc w:val="center"/>
        </w:trPr>
        <w:tc>
          <w:tcPr>
            <w:tcW w:w="429" w:type="dxa"/>
          </w:tcPr>
          <w:p w14:paraId="1C31997A" w14:textId="77777777" w:rsidR="00DF073E" w:rsidRPr="00870C63" w:rsidRDefault="00DF073E" w:rsidP="00DF073E">
            <w:pPr>
              <w:numPr>
                <w:ilvl w:val="0"/>
                <w:numId w:val="1"/>
              </w:numPr>
              <w:spacing w:after="200" w:line="276" w:lineRule="auto"/>
              <w:ind w:hanging="360"/>
              <w:contextualSpacing/>
              <w:rPr>
                <w:rFonts w:ascii="Arial" w:hAnsi="Arial" w:cs="Arial"/>
                <w:color w:val="333333"/>
              </w:rPr>
            </w:pPr>
          </w:p>
        </w:tc>
        <w:tc>
          <w:tcPr>
            <w:tcW w:w="3459" w:type="dxa"/>
          </w:tcPr>
          <w:p w14:paraId="35D98ED9" w14:textId="77777777" w:rsidR="00DF073E" w:rsidRPr="00870C63" w:rsidRDefault="00DF073E" w:rsidP="00DF073E">
            <w:pPr>
              <w:ind w:left="0"/>
              <w:rPr>
                <w:rFonts w:ascii="Arial" w:hAnsi="Arial" w:cs="Arial"/>
                <w:color w:val="auto"/>
              </w:rPr>
            </w:pPr>
            <w:r w:rsidRPr="00870C63">
              <w:rPr>
                <w:rFonts w:ascii="Arial" w:hAnsi="Arial" w:cs="Arial"/>
                <w:color w:val="auto"/>
              </w:rPr>
              <w:t xml:space="preserve">Funding Opportunity Number: </w:t>
            </w:r>
            <w:r w:rsidRPr="00870C63">
              <w:rPr>
                <w:rFonts w:ascii="Arial" w:hAnsi="Arial" w:cs="Arial"/>
                <w:color w:val="auto"/>
              </w:rPr>
              <w:tab/>
            </w:r>
          </w:p>
        </w:tc>
        <w:tc>
          <w:tcPr>
            <w:tcW w:w="5685" w:type="dxa"/>
            <w:shd w:val="clear" w:color="auto" w:fill="auto"/>
          </w:tcPr>
          <w:p w14:paraId="7649F724" w14:textId="6382D31C" w:rsidR="00DF073E" w:rsidRPr="00870C63" w:rsidRDefault="00753AFD" w:rsidP="00DF073E">
            <w:pPr>
              <w:ind w:left="0"/>
              <w:rPr>
                <w:rFonts w:ascii="Arial" w:hAnsi="Arial" w:cs="Arial"/>
                <w:highlight w:val="yellow"/>
              </w:rPr>
            </w:pPr>
            <w:r w:rsidRPr="00870C63">
              <w:rPr>
                <w:rFonts w:ascii="Arial" w:hAnsi="Arial" w:cs="Arial"/>
                <w:color w:val="auto"/>
              </w:rPr>
              <w:t>2096-2072</w:t>
            </w:r>
          </w:p>
        </w:tc>
      </w:tr>
      <w:tr w:rsidR="00DF073E" w:rsidRPr="00870C63" w14:paraId="00EA781A" w14:textId="77777777" w:rsidTr="00A73ACD">
        <w:trPr>
          <w:jc w:val="center"/>
        </w:trPr>
        <w:tc>
          <w:tcPr>
            <w:tcW w:w="429" w:type="dxa"/>
          </w:tcPr>
          <w:p w14:paraId="6EF04A63" w14:textId="77777777" w:rsidR="00DF073E" w:rsidRPr="00870C63" w:rsidRDefault="00DF073E" w:rsidP="00DF073E">
            <w:pPr>
              <w:numPr>
                <w:ilvl w:val="0"/>
                <w:numId w:val="1"/>
              </w:numPr>
              <w:spacing w:after="200" w:line="276" w:lineRule="auto"/>
              <w:ind w:hanging="360"/>
              <w:contextualSpacing/>
              <w:rPr>
                <w:rFonts w:ascii="Arial" w:hAnsi="Arial" w:cs="Arial"/>
                <w:color w:val="333333"/>
              </w:rPr>
            </w:pPr>
          </w:p>
        </w:tc>
        <w:tc>
          <w:tcPr>
            <w:tcW w:w="3459" w:type="dxa"/>
          </w:tcPr>
          <w:p w14:paraId="13629986" w14:textId="77777777" w:rsidR="00DF073E" w:rsidRPr="00870C63" w:rsidRDefault="00DF073E" w:rsidP="00DF073E">
            <w:pPr>
              <w:ind w:left="0"/>
              <w:rPr>
                <w:rFonts w:ascii="Arial" w:hAnsi="Arial" w:cs="Arial"/>
                <w:color w:val="auto"/>
              </w:rPr>
            </w:pPr>
            <w:r w:rsidRPr="00870C63">
              <w:rPr>
                <w:rFonts w:ascii="Arial" w:hAnsi="Arial" w:cs="Arial"/>
                <w:color w:val="auto"/>
              </w:rPr>
              <w:t>Funding Opportunity Title:</w:t>
            </w:r>
          </w:p>
        </w:tc>
        <w:tc>
          <w:tcPr>
            <w:tcW w:w="5685" w:type="dxa"/>
          </w:tcPr>
          <w:p w14:paraId="48A87056" w14:textId="6DCD9054" w:rsidR="00DF073E" w:rsidRPr="00870C63" w:rsidRDefault="00753AFD" w:rsidP="00DF073E">
            <w:pPr>
              <w:ind w:left="0"/>
              <w:rPr>
                <w:rFonts w:ascii="Arial" w:hAnsi="Arial" w:cs="Arial"/>
              </w:rPr>
            </w:pPr>
            <w:r w:rsidRPr="00870C63">
              <w:rPr>
                <w:rFonts w:ascii="Arial" w:hAnsi="Arial" w:cs="Arial"/>
                <w:bCs/>
              </w:rPr>
              <w:t>Illinois Family Violence Coordinating Council</w:t>
            </w:r>
          </w:p>
        </w:tc>
      </w:tr>
      <w:tr w:rsidR="00DF073E" w:rsidRPr="00870C63" w14:paraId="26CE474D" w14:textId="77777777" w:rsidTr="00A73ACD">
        <w:trPr>
          <w:jc w:val="center"/>
        </w:trPr>
        <w:tc>
          <w:tcPr>
            <w:tcW w:w="429" w:type="dxa"/>
          </w:tcPr>
          <w:p w14:paraId="3E0E1D4A" w14:textId="77777777" w:rsidR="00DF073E" w:rsidRPr="00870C63" w:rsidRDefault="00DF073E" w:rsidP="00DF073E">
            <w:pPr>
              <w:numPr>
                <w:ilvl w:val="0"/>
                <w:numId w:val="1"/>
              </w:numPr>
              <w:spacing w:after="200" w:line="276" w:lineRule="auto"/>
              <w:ind w:hanging="360"/>
              <w:contextualSpacing/>
              <w:rPr>
                <w:rFonts w:ascii="Arial" w:hAnsi="Arial" w:cs="Arial"/>
                <w:color w:val="363636"/>
              </w:rPr>
            </w:pPr>
          </w:p>
        </w:tc>
        <w:tc>
          <w:tcPr>
            <w:tcW w:w="3459" w:type="dxa"/>
          </w:tcPr>
          <w:p w14:paraId="3E86814B" w14:textId="77777777" w:rsidR="00DF073E" w:rsidRPr="00870C63" w:rsidRDefault="00DF073E" w:rsidP="00DF073E">
            <w:pPr>
              <w:ind w:left="0"/>
              <w:rPr>
                <w:rFonts w:ascii="Arial" w:hAnsi="Arial" w:cs="Arial"/>
                <w:color w:val="auto"/>
              </w:rPr>
            </w:pPr>
            <w:r w:rsidRPr="00870C63">
              <w:rPr>
                <w:rFonts w:ascii="Arial" w:hAnsi="Arial" w:cs="Arial"/>
                <w:color w:val="auto"/>
              </w:rPr>
              <w:t>CSFA Number:</w:t>
            </w:r>
          </w:p>
        </w:tc>
        <w:tc>
          <w:tcPr>
            <w:tcW w:w="5685" w:type="dxa"/>
          </w:tcPr>
          <w:p w14:paraId="491ADE48" w14:textId="39D39B0B" w:rsidR="00DF073E" w:rsidRPr="00870C63" w:rsidRDefault="00753AFD" w:rsidP="00DF073E">
            <w:pPr>
              <w:ind w:left="0"/>
              <w:rPr>
                <w:rFonts w:ascii="Arial" w:hAnsi="Arial" w:cs="Arial"/>
              </w:rPr>
            </w:pPr>
            <w:r w:rsidRPr="00870C63">
              <w:rPr>
                <w:rFonts w:ascii="Arial" w:hAnsi="Arial" w:cs="Arial"/>
                <w:color w:val="auto"/>
              </w:rPr>
              <w:t>546-00-2096</w:t>
            </w:r>
          </w:p>
        </w:tc>
      </w:tr>
      <w:tr w:rsidR="00DF073E" w:rsidRPr="00870C63" w14:paraId="0746079A" w14:textId="77777777" w:rsidTr="00A73ACD">
        <w:trPr>
          <w:jc w:val="center"/>
        </w:trPr>
        <w:tc>
          <w:tcPr>
            <w:tcW w:w="429" w:type="dxa"/>
          </w:tcPr>
          <w:p w14:paraId="529211F7" w14:textId="77777777" w:rsidR="00DF073E" w:rsidRPr="00870C63" w:rsidRDefault="00DF073E" w:rsidP="00DF073E">
            <w:pPr>
              <w:numPr>
                <w:ilvl w:val="0"/>
                <w:numId w:val="1"/>
              </w:numPr>
              <w:spacing w:after="200" w:line="276" w:lineRule="auto"/>
              <w:ind w:hanging="360"/>
              <w:contextualSpacing/>
              <w:rPr>
                <w:rFonts w:ascii="Arial" w:hAnsi="Arial" w:cs="Arial"/>
                <w:color w:val="333333"/>
              </w:rPr>
            </w:pPr>
          </w:p>
        </w:tc>
        <w:tc>
          <w:tcPr>
            <w:tcW w:w="3459" w:type="dxa"/>
          </w:tcPr>
          <w:p w14:paraId="48C80506" w14:textId="77777777" w:rsidR="00DF073E" w:rsidRPr="00870C63" w:rsidRDefault="00DF073E" w:rsidP="00DF073E">
            <w:pPr>
              <w:ind w:left="0"/>
              <w:rPr>
                <w:rFonts w:ascii="Arial" w:hAnsi="Arial" w:cs="Arial"/>
                <w:color w:val="auto"/>
              </w:rPr>
            </w:pPr>
            <w:r w:rsidRPr="00870C63">
              <w:rPr>
                <w:rFonts w:ascii="Arial" w:hAnsi="Arial" w:cs="Arial"/>
                <w:color w:val="auto"/>
              </w:rPr>
              <w:t>CSFA Popular Name:</w:t>
            </w:r>
          </w:p>
        </w:tc>
        <w:tc>
          <w:tcPr>
            <w:tcW w:w="5685" w:type="dxa"/>
            <w:tcBorders>
              <w:bottom w:val="single" w:sz="4" w:space="0" w:color="000000"/>
            </w:tcBorders>
          </w:tcPr>
          <w:p w14:paraId="3C759E48" w14:textId="3EA006CB" w:rsidR="00DF073E" w:rsidRPr="00870C63" w:rsidRDefault="00753AFD" w:rsidP="00DF073E">
            <w:pPr>
              <w:ind w:left="0"/>
              <w:rPr>
                <w:rFonts w:ascii="Arial" w:hAnsi="Arial" w:cs="Arial"/>
              </w:rPr>
            </w:pPr>
            <w:r w:rsidRPr="00870C63">
              <w:rPr>
                <w:rFonts w:ascii="Arial" w:hAnsi="Arial" w:cs="Arial"/>
                <w:bCs/>
              </w:rPr>
              <w:t>Illinois Family Violence Coordinating Council</w:t>
            </w:r>
          </w:p>
        </w:tc>
      </w:tr>
      <w:tr w:rsidR="00DF073E" w:rsidRPr="00870C63" w14:paraId="11CD2514" w14:textId="77777777" w:rsidTr="00A73ACD">
        <w:trPr>
          <w:trHeight w:val="377"/>
          <w:jc w:val="center"/>
        </w:trPr>
        <w:tc>
          <w:tcPr>
            <w:tcW w:w="429" w:type="dxa"/>
          </w:tcPr>
          <w:p w14:paraId="249E5173" w14:textId="77777777" w:rsidR="00DF073E" w:rsidRPr="00870C63" w:rsidRDefault="00DF073E" w:rsidP="00DF073E">
            <w:pPr>
              <w:numPr>
                <w:ilvl w:val="0"/>
                <w:numId w:val="1"/>
              </w:numPr>
              <w:spacing w:after="200" w:line="276" w:lineRule="auto"/>
              <w:ind w:hanging="360"/>
              <w:contextualSpacing/>
              <w:rPr>
                <w:rFonts w:ascii="Arial" w:hAnsi="Arial" w:cs="Arial"/>
                <w:color w:val="333333"/>
              </w:rPr>
            </w:pPr>
          </w:p>
        </w:tc>
        <w:tc>
          <w:tcPr>
            <w:tcW w:w="3459" w:type="dxa"/>
          </w:tcPr>
          <w:p w14:paraId="68A76C96" w14:textId="77777777" w:rsidR="00DF073E" w:rsidRPr="00870C63" w:rsidRDefault="00DF073E" w:rsidP="00DF073E">
            <w:pPr>
              <w:ind w:left="0"/>
              <w:rPr>
                <w:rFonts w:ascii="Arial" w:hAnsi="Arial" w:cs="Arial"/>
                <w:color w:val="auto"/>
              </w:rPr>
            </w:pPr>
            <w:r w:rsidRPr="00870C63">
              <w:rPr>
                <w:rFonts w:ascii="Arial" w:hAnsi="Arial" w:cs="Arial"/>
                <w:color w:val="auto"/>
              </w:rPr>
              <w:t>CFDA Number(s):</w:t>
            </w:r>
          </w:p>
        </w:tc>
        <w:tc>
          <w:tcPr>
            <w:tcW w:w="5685" w:type="dxa"/>
            <w:tcBorders>
              <w:bottom w:val="single" w:sz="4" w:space="0" w:color="000000"/>
            </w:tcBorders>
            <w:shd w:val="clear" w:color="auto" w:fill="auto"/>
          </w:tcPr>
          <w:p w14:paraId="79FD9F17" w14:textId="5AE6D6F7" w:rsidR="00DF073E" w:rsidRPr="00870C63" w:rsidRDefault="00753AFD" w:rsidP="00DF073E">
            <w:pPr>
              <w:ind w:left="0"/>
              <w:rPr>
                <w:rFonts w:ascii="Arial" w:hAnsi="Arial" w:cs="Arial"/>
              </w:rPr>
            </w:pPr>
            <w:r w:rsidRPr="00870C63">
              <w:rPr>
                <w:rFonts w:ascii="Arial" w:hAnsi="Arial" w:cs="Arial"/>
              </w:rPr>
              <w:t>N/A</w:t>
            </w:r>
          </w:p>
        </w:tc>
      </w:tr>
      <w:tr w:rsidR="00DF073E" w:rsidRPr="00870C63" w14:paraId="109CE659" w14:textId="77777777" w:rsidTr="00A73ACD">
        <w:trPr>
          <w:jc w:val="center"/>
        </w:trPr>
        <w:tc>
          <w:tcPr>
            <w:tcW w:w="429" w:type="dxa"/>
          </w:tcPr>
          <w:p w14:paraId="06141D27" w14:textId="77777777" w:rsidR="00DF073E" w:rsidRPr="00870C63" w:rsidRDefault="00DF073E" w:rsidP="00DF073E">
            <w:pPr>
              <w:numPr>
                <w:ilvl w:val="0"/>
                <w:numId w:val="1"/>
              </w:numPr>
              <w:spacing w:after="200" w:line="276" w:lineRule="auto"/>
              <w:ind w:hanging="360"/>
              <w:contextualSpacing/>
              <w:rPr>
                <w:rFonts w:ascii="Arial" w:hAnsi="Arial" w:cs="Arial"/>
                <w:color w:val="333333"/>
              </w:rPr>
            </w:pPr>
          </w:p>
        </w:tc>
        <w:tc>
          <w:tcPr>
            <w:tcW w:w="3459" w:type="dxa"/>
          </w:tcPr>
          <w:p w14:paraId="4CAF0D13" w14:textId="77777777" w:rsidR="00DF073E" w:rsidRPr="00870C63" w:rsidRDefault="00DF073E" w:rsidP="00DF073E">
            <w:pPr>
              <w:ind w:left="0"/>
              <w:rPr>
                <w:rFonts w:ascii="Arial" w:hAnsi="Arial" w:cs="Arial"/>
                <w:color w:val="auto"/>
              </w:rPr>
            </w:pPr>
            <w:r w:rsidRPr="00870C63">
              <w:rPr>
                <w:rFonts w:ascii="Arial" w:hAnsi="Arial" w:cs="Arial"/>
                <w:color w:val="auto"/>
              </w:rPr>
              <w:t>Anticipated Number of Awards:</w:t>
            </w:r>
          </w:p>
        </w:tc>
        <w:tc>
          <w:tcPr>
            <w:tcW w:w="5685" w:type="dxa"/>
            <w:shd w:val="clear" w:color="auto" w:fill="auto"/>
          </w:tcPr>
          <w:p w14:paraId="6BDCCC77" w14:textId="57537928" w:rsidR="00DF073E" w:rsidRPr="00870C63" w:rsidRDefault="00753AFD" w:rsidP="00DF073E">
            <w:pPr>
              <w:ind w:left="0"/>
              <w:rPr>
                <w:rFonts w:ascii="Arial" w:hAnsi="Arial" w:cs="Arial"/>
                <w:color w:val="auto"/>
              </w:rPr>
            </w:pPr>
            <w:r w:rsidRPr="00870C63">
              <w:rPr>
                <w:rFonts w:ascii="Arial" w:hAnsi="Arial" w:cs="Arial"/>
                <w:color w:val="auto"/>
              </w:rPr>
              <w:t>10-11</w:t>
            </w:r>
          </w:p>
        </w:tc>
      </w:tr>
      <w:tr w:rsidR="00DF073E" w:rsidRPr="00870C63" w14:paraId="514EA0A7" w14:textId="77777777" w:rsidTr="00A73ACD">
        <w:trPr>
          <w:jc w:val="center"/>
        </w:trPr>
        <w:tc>
          <w:tcPr>
            <w:tcW w:w="429" w:type="dxa"/>
          </w:tcPr>
          <w:p w14:paraId="6E3D9435" w14:textId="77777777" w:rsidR="00DF073E" w:rsidRPr="00870C63" w:rsidRDefault="00DF073E" w:rsidP="00DF073E">
            <w:pPr>
              <w:numPr>
                <w:ilvl w:val="0"/>
                <w:numId w:val="1"/>
              </w:numPr>
              <w:spacing w:after="200" w:line="276" w:lineRule="auto"/>
              <w:ind w:hanging="360"/>
              <w:contextualSpacing/>
              <w:rPr>
                <w:rFonts w:ascii="Arial" w:hAnsi="Arial" w:cs="Arial"/>
                <w:color w:val="333333"/>
              </w:rPr>
            </w:pPr>
          </w:p>
        </w:tc>
        <w:tc>
          <w:tcPr>
            <w:tcW w:w="3459" w:type="dxa"/>
          </w:tcPr>
          <w:p w14:paraId="4B6BB814" w14:textId="77777777" w:rsidR="00DF073E" w:rsidRPr="00870C63" w:rsidRDefault="00DF073E" w:rsidP="00DF073E">
            <w:pPr>
              <w:ind w:left="0"/>
              <w:rPr>
                <w:rFonts w:ascii="Arial" w:hAnsi="Arial" w:cs="Arial"/>
                <w:color w:val="auto"/>
              </w:rPr>
            </w:pPr>
            <w:r w:rsidRPr="00870C63">
              <w:rPr>
                <w:rFonts w:ascii="Arial" w:hAnsi="Arial" w:cs="Arial"/>
                <w:color w:val="auto"/>
              </w:rPr>
              <w:t>Estimated Total Program Funding:</w:t>
            </w:r>
          </w:p>
        </w:tc>
        <w:tc>
          <w:tcPr>
            <w:tcW w:w="5685" w:type="dxa"/>
          </w:tcPr>
          <w:p w14:paraId="7E81B6CC" w14:textId="6E306FF3" w:rsidR="00DF073E" w:rsidRPr="005F1700" w:rsidRDefault="00753AFD" w:rsidP="00DF073E">
            <w:pPr>
              <w:ind w:left="0"/>
              <w:rPr>
                <w:rFonts w:ascii="Arial" w:hAnsi="Arial" w:cs="Arial"/>
              </w:rPr>
            </w:pPr>
            <w:r w:rsidRPr="005F1700">
              <w:rPr>
                <w:rFonts w:ascii="Arial" w:hAnsi="Arial" w:cs="Arial"/>
              </w:rPr>
              <w:t>$</w:t>
            </w:r>
            <w:r w:rsidR="005F1700" w:rsidRPr="005F1700">
              <w:rPr>
                <w:rFonts w:ascii="Arial" w:hAnsi="Arial" w:cs="Arial"/>
              </w:rPr>
              <w:t>467,500</w:t>
            </w:r>
          </w:p>
        </w:tc>
      </w:tr>
      <w:tr w:rsidR="00DF073E" w:rsidRPr="00870C63" w14:paraId="04D4FE5D" w14:textId="77777777" w:rsidTr="00A73ACD">
        <w:trPr>
          <w:jc w:val="center"/>
        </w:trPr>
        <w:tc>
          <w:tcPr>
            <w:tcW w:w="429" w:type="dxa"/>
          </w:tcPr>
          <w:p w14:paraId="5075F9EA" w14:textId="77777777" w:rsidR="00DF073E" w:rsidRPr="00870C63" w:rsidRDefault="00DF073E" w:rsidP="00DF073E">
            <w:pPr>
              <w:numPr>
                <w:ilvl w:val="0"/>
                <w:numId w:val="1"/>
              </w:numPr>
              <w:spacing w:after="200" w:line="276" w:lineRule="auto"/>
              <w:ind w:hanging="360"/>
              <w:contextualSpacing/>
              <w:rPr>
                <w:rFonts w:ascii="Arial" w:hAnsi="Arial" w:cs="Arial"/>
              </w:rPr>
            </w:pPr>
          </w:p>
        </w:tc>
        <w:tc>
          <w:tcPr>
            <w:tcW w:w="3459" w:type="dxa"/>
          </w:tcPr>
          <w:p w14:paraId="59015847" w14:textId="77777777" w:rsidR="00DF073E" w:rsidRPr="00870C63" w:rsidRDefault="00DF073E" w:rsidP="00DF073E">
            <w:pPr>
              <w:ind w:left="0"/>
              <w:rPr>
                <w:rFonts w:ascii="Arial" w:hAnsi="Arial" w:cs="Arial"/>
                <w:color w:val="auto"/>
              </w:rPr>
            </w:pPr>
            <w:r w:rsidRPr="00870C63">
              <w:rPr>
                <w:rFonts w:ascii="Arial" w:hAnsi="Arial" w:cs="Arial"/>
                <w:color w:val="auto"/>
              </w:rPr>
              <w:t>Award Range</w:t>
            </w:r>
          </w:p>
        </w:tc>
        <w:tc>
          <w:tcPr>
            <w:tcW w:w="5685" w:type="dxa"/>
          </w:tcPr>
          <w:p w14:paraId="607A3A11" w14:textId="77777777" w:rsidR="00DF073E" w:rsidRPr="005F1700" w:rsidRDefault="005F1700" w:rsidP="00DF073E">
            <w:pPr>
              <w:ind w:left="0"/>
              <w:rPr>
                <w:rFonts w:ascii="Arial" w:hAnsi="Arial" w:cs="Arial"/>
                <w:color w:val="auto"/>
              </w:rPr>
            </w:pPr>
            <w:bookmarkStart w:id="9" w:name="_Hlk96958961"/>
            <w:r w:rsidRPr="005F1700">
              <w:rPr>
                <w:rFonts w:ascii="Arial" w:hAnsi="Arial" w:cs="Arial"/>
                <w:color w:val="auto"/>
              </w:rPr>
              <w:t xml:space="preserve">One judicial circuit: </w:t>
            </w:r>
            <w:r w:rsidR="008144A5" w:rsidRPr="005F1700">
              <w:rPr>
                <w:rFonts w:ascii="Arial" w:hAnsi="Arial" w:cs="Arial"/>
                <w:color w:val="auto"/>
              </w:rPr>
              <w:t>$10,000 - $</w:t>
            </w:r>
            <w:r w:rsidRPr="005F1700">
              <w:rPr>
                <w:rFonts w:ascii="Arial" w:hAnsi="Arial" w:cs="Arial"/>
                <w:color w:val="auto"/>
              </w:rPr>
              <w:t>38,8</w:t>
            </w:r>
            <w:r w:rsidR="008144A5" w:rsidRPr="005F1700">
              <w:rPr>
                <w:rFonts w:ascii="Arial" w:hAnsi="Arial" w:cs="Arial"/>
                <w:color w:val="auto"/>
              </w:rPr>
              <w:t>00</w:t>
            </w:r>
            <w:bookmarkEnd w:id="9"/>
          </w:p>
          <w:p w14:paraId="79CB3C4B" w14:textId="319D47EB" w:rsidR="005F1700" w:rsidRPr="005F1700" w:rsidRDefault="005F1700" w:rsidP="00DF073E">
            <w:pPr>
              <w:ind w:left="0"/>
              <w:rPr>
                <w:rFonts w:ascii="Arial" w:hAnsi="Arial" w:cs="Arial"/>
              </w:rPr>
            </w:pPr>
            <w:r w:rsidRPr="005F1700">
              <w:rPr>
                <w:rFonts w:ascii="Arial" w:hAnsi="Arial" w:cs="Arial"/>
                <w:color w:val="auto"/>
              </w:rPr>
              <w:t>Two judicial circuits: $54,000</w:t>
            </w:r>
          </w:p>
        </w:tc>
      </w:tr>
      <w:tr w:rsidR="00DF073E" w:rsidRPr="00870C63" w14:paraId="48673764" w14:textId="77777777" w:rsidTr="00A73ACD">
        <w:trPr>
          <w:jc w:val="center"/>
        </w:trPr>
        <w:tc>
          <w:tcPr>
            <w:tcW w:w="429" w:type="dxa"/>
          </w:tcPr>
          <w:p w14:paraId="7A2EE5A9" w14:textId="77777777" w:rsidR="00DF073E" w:rsidRPr="00870C63" w:rsidRDefault="00DF073E" w:rsidP="00DF073E">
            <w:pPr>
              <w:numPr>
                <w:ilvl w:val="0"/>
                <w:numId w:val="1"/>
              </w:numPr>
              <w:spacing w:after="200" w:line="276" w:lineRule="auto"/>
              <w:ind w:hanging="360"/>
              <w:contextualSpacing/>
              <w:rPr>
                <w:rFonts w:ascii="Arial" w:hAnsi="Arial" w:cs="Arial"/>
              </w:rPr>
            </w:pPr>
          </w:p>
        </w:tc>
        <w:tc>
          <w:tcPr>
            <w:tcW w:w="3459" w:type="dxa"/>
          </w:tcPr>
          <w:p w14:paraId="77ACEB34" w14:textId="77777777" w:rsidR="0004103D" w:rsidRPr="00870C63" w:rsidRDefault="00DF073E" w:rsidP="00DF073E">
            <w:pPr>
              <w:ind w:left="0"/>
              <w:rPr>
                <w:rFonts w:ascii="Arial" w:hAnsi="Arial" w:cs="Arial"/>
                <w:color w:val="2F5496" w:themeColor="accent1" w:themeShade="BF"/>
              </w:rPr>
            </w:pPr>
            <w:r w:rsidRPr="00870C63">
              <w:rPr>
                <w:rFonts w:ascii="Arial" w:hAnsi="Arial" w:cs="Arial"/>
                <w:color w:val="auto"/>
              </w:rPr>
              <w:t>Source of Funding:</w:t>
            </w:r>
            <w:r w:rsidR="0004103D" w:rsidRPr="00870C63">
              <w:rPr>
                <w:rFonts w:ascii="Arial" w:hAnsi="Arial" w:cs="Arial"/>
                <w:color w:val="2F5496" w:themeColor="accent1" w:themeShade="BF"/>
              </w:rPr>
              <w:t xml:space="preserve"> </w:t>
            </w:r>
          </w:p>
          <w:p w14:paraId="742D8737" w14:textId="52FC031E" w:rsidR="00DF073E" w:rsidRPr="00870C63" w:rsidRDefault="00DF073E" w:rsidP="00DF073E">
            <w:pPr>
              <w:ind w:left="0"/>
              <w:rPr>
                <w:rFonts w:ascii="Arial" w:hAnsi="Arial" w:cs="Arial"/>
                <w:color w:val="auto"/>
              </w:rPr>
            </w:pPr>
          </w:p>
        </w:tc>
        <w:tc>
          <w:tcPr>
            <w:tcW w:w="5685" w:type="dxa"/>
          </w:tcPr>
          <w:p w14:paraId="58C88C32" w14:textId="77777777" w:rsidR="008144A5" w:rsidRPr="00870C63" w:rsidRDefault="008144A5" w:rsidP="008144A5">
            <w:pPr>
              <w:ind w:left="18" w:firstLine="12"/>
              <w:rPr>
                <w:rFonts w:ascii="Arial" w:hAnsi="Arial" w:cs="Arial"/>
                <w:color w:val="auto"/>
              </w:rPr>
            </w:pPr>
            <w:r w:rsidRPr="00870C63">
              <w:rPr>
                <w:rFonts w:ascii="Arial" w:hAnsi="Arial" w:cs="Arial"/>
                <w:color w:val="auto"/>
              </w:rPr>
              <w:t>□ Federal or Federal pass-through</w:t>
            </w:r>
          </w:p>
          <w:p w14:paraId="20B74BAF" w14:textId="77777777" w:rsidR="008144A5" w:rsidRPr="00870C63" w:rsidRDefault="008144A5" w:rsidP="008144A5">
            <w:pPr>
              <w:ind w:left="0" w:firstLine="30"/>
              <w:rPr>
                <w:rFonts w:ascii="Arial" w:hAnsi="Arial" w:cs="Arial"/>
                <w:color w:val="auto"/>
              </w:rPr>
            </w:pPr>
            <w:r w:rsidRPr="00870C63">
              <w:rPr>
                <w:rFonts w:ascii="Arial" w:hAnsi="Arial" w:cs="Arial"/>
                <w:color w:val="auto"/>
              </w:rPr>
              <w:t>X State</w:t>
            </w:r>
          </w:p>
          <w:p w14:paraId="5E539AD1" w14:textId="29106C5E" w:rsidR="00DF073E" w:rsidRPr="00870C63" w:rsidRDefault="008144A5" w:rsidP="008144A5">
            <w:pPr>
              <w:ind w:left="54" w:hanging="18"/>
              <w:rPr>
                <w:rFonts w:ascii="Arial" w:hAnsi="Arial" w:cs="Arial"/>
              </w:rPr>
            </w:pPr>
            <w:r w:rsidRPr="00870C63">
              <w:rPr>
                <w:rFonts w:ascii="Arial" w:hAnsi="Arial" w:cs="Arial"/>
                <w:color w:val="auto"/>
              </w:rPr>
              <w:t xml:space="preserve">□ Private / other funding </w:t>
            </w:r>
          </w:p>
        </w:tc>
      </w:tr>
      <w:tr w:rsidR="00DF073E" w:rsidRPr="00870C63" w14:paraId="5683D589" w14:textId="77777777" w:rsidTr="00A73ACD">
        <w:trPr>
          <w:jc w:val="center"/>
        </w:trPr>
        <w:tc>
          <w:tcPr>
            <w:tcW w:w="429" w:type="dxa"/>
          </w:tcPr>
          <w:p w14:paraId="3AC4CDA5" w14:textId="77777777" w:rsidR="00DF073E" w:rsidRPr="00870C63" w:rsidRDefault="00DF073E" w:rsidP="00DF073E">
            <w:pPr>
              <w:numPr>
                <w:ilvl w:val="0"/>
                <w:numId w:val="1"/>
              </w:numPr>
              <w:spacing w:after="200" w:line="276" w:lineRule="auto"/>
              <w:ind w:hanging="360"/>
              <w:contextualSpacing/>
              <w:rPr>
                <w:rFonts w:ascii="Arial" w:hAnsi="Arial" w:cs="Arial"/>
                <w:color w:val="333333"/>
              </w:rPr>
            </w:pPr>
          </w:p>
        </w:tc>
        <w:tc>
          <w:tcPr>
            <w:tcW w:w="3459" w:type="dxa"/>
          </w:tcPr>
          <w:p w14:paraId="2B12165F" w14:textId="77777777" w:rsidR="00DF073E" w:rsidRPr="00870C63" w:rsidRDefault="00DF073E" w:rsidP="00DF073E">
            <w:pPr>
              <w:ind w:left="0"/>
              <w:rPr>
                <w:rFonts w:ascii="Arial" w:hAnsi="Arial" w:cs="Arial"/>
                <w:color w:val="auto"/>
              </w:rPr>
            </w:pPr>
            <w:r w:rsidRPr="00870C63">
              <w:rPr>
                <w:rFonts w:ascii="Arial" w:hAnsi="Arial" w:cs="Arial"/>
                <w:color w:val="auto"/>
              </w:rPr>
              <w:t>Cost Sharing or Matching Requirement:</w:t>
            </w:r>
          </w:p>
        </w:tc>
        <w:tc>
          <w:tcPr>
            <w:tcW w:w="5685" w:type="dxa"/>
          </w:tcPr>
          <w:p w14:paraId="5B27F92A" w14:textId="77777777" w:rsidR="008144A5" w:rsidRPr="00870C63" w:rsidRDefault="008144A5" w:rsidP="008144A5">
            <w:pPr>
              <w:ind w:left="0"/>
              <w:rPr>
                <w:rFonts w:ascii="Arial" w:hAnsi="Arial" w:cs="Arial"/>
                <w:color w:val="auto"/>
              </w:rPr>
            </w:pPr>
            <w:r w:rsidRPr="00870C63">
              <w:rPr>
                <w:rFonts w:ascii="Arial" w:hAnsi="Arial" w:cs="Arial"/>
                <w:color w:val="auto"/>
              </w:rPr>
              <w:t xml:space="preserve">□ </w:t>
            </w:r>
            <w:proofErr w:type="gramStart"/>
            <w:r w:rsidRPr="00870C63">
              <w:rPr>
                <w:rFonts w:ascii="Arial" w:hAnsi="Arial" w:cs="Arial"/>
                <w:color w:val="auto"/>
              </w:rPr>
              <w:t>Yes</w:t>
            </w:r>
            <w:proofErr w:type="gramEnd"/>
            <w:r w:rsidRPr="00870C63">
              <w:rPr>
                <w:rFonts w:ascii="Arial" w:hAnsi="Arial" w:cs="Arial"/>
                <w:color w:val="auto"/>
              </w:rPr>
              <w:t xml:space="preserve">    X No   </w:t>
            </w:r>
          </w:p>
          <w:p w14:paraId="0EDD2FEA" w14:textId="62DD3430" w:rsidR="00DF073E" w:rsidRPr="00870C63" w:rsidRDefault="00DF073E" w:rsidP="00DF073E">
            <w:pPr>
              <w:ind w:left="0"/>
              <w:rPr>
                <w:rFonts w:ascii="Arial" w:hAnsi="Arial" w:cs="Arial"/>
                <w:color w:val="FF0000"/>
              </w:rPr>
            </w:pPr>
          </w:p>
        </w:tc>
      </w:tr>
      <w:tr w:rsidR="00DF073E" w:rsidRPr="00870C63" w14:paraId="78FF283D" w14:textId="77777777" w:rsidTr="00A73ACD">
        <w:trPr>
          <w:jc w:val="center"/>
        </w:trPr>
        <w:tc>
          <w:tcPr>
            <w:tcW w:w="429" w:type="dxa"/>
          </w:tcPr>
          <w:p w14:paraId="1AA3C515" w14:textId="77777777" w:rsidR="00DF073E" w:rsidRPr="00870C63" w:rsidRDefault="00DF073E" w:rsidP="00DF073E">
            <w:pPr>
              <w:numPr>
                <w:ilvl w:val="0"/>
                <w:numId w:val="1"/>
              </w:numPr>
              <w:spacing w:after="200" w:line="276" w:lineRule="auto"/>
              <w:ind w:hanging="360"/>
              <w:contextualSpacing/>
              <w:rPr>
                <w:rFonts w:ascii="Arial" w:hAnsi="Arial" w:cs="Arial"/>
              </w:rPr>
            </w:pPr>
          </w:p>
        </w:tc>
        <w:tc>
          <w:tcPr>
            <w:tcW w:w="3459" w:type="dxa"/>
          </w:tcPr>
          <w:p w14:paraId="17CC8814" w14:textId="77777777" w:rsidR="00DF073E" w:rsidRPr="00870C63" w:rsidRDefault="00DF073E" w:rsidP="00DF073E">
            <w:pPr>
              <w:ind w:left="0"/>
              <w:rPr>
                <w:rFonts w:ascii="Arial" w:hAnsi="Arial" w:cs="Arial"/>
                <w:color w:val="auto"/>
              </w:rPr>
            </w:pPr>
            <w:r w:rsidRPr="00870C63">
              <w:rPr>
                <w:rFonts w:ascii="Arial" w:hAnsi="Arial" w:cs="Arial"/>
                <w:color w:val="auto"/>
              </w:rPr>
              <w:t>Indirect Costs Allowed</w:t>
            </w:r>
          </w:p>
          <w:p w14:paraId="1C8D2BC1" w14:textId="77777777" w:rsidR="00DF073E" w:rsidRPr="00870C63" w:rsidRDefault="00DF073E" w:rsidP="00DF073E">
            <w:pPr>
              <w:rPr>
                <w:rFonts w:ascii="Arial" w:hAnsi="Arial" w:cs="Arial"/>
                <w:color w:val="auto"/>
              </w:rPr>
            </w:pPr>
          </w:p>
          <w:p w14:paraId="6ED43F56" w14:textId="77777777" w:rsidR="00DF073E" w:rsidRPr="00870C63" w:rsidRDefault="00DF073E" w:rsidP="00DF073E">
            <w:pPr>
              <w:ind w:left="0"/>
              <w:rPr>
                <w:rFonts w:ascii="Arial" w:hAnsi="Arial" w:cs="Arial"/>
                <w:color w:val="auto"/>
              </w:rPr>
            </w:pPr>
            <w:r w:rsidRPr="00870C63">
              <w:rPr>
                <w:rFonts w:ascii="Arial" w:hAnsi="Arial" w:cs="Arial"/>
                <w:color w:val="auto"/>
              </w:rPr>
              <w:t>Restrictions on Indirect Costs</w:t>
            </w:r>
          </w:p>
          <w:p w14:paraId="5F8EB73C" w14:textId="77777777" w:rsidR="00DF073E" w:rsidRPr="00870C63" w:rsidRDefault="00DF073E" w:rsidP="00DF073E">
            <w:pPr>
              <w:rPr>
                <w:rFonts w:ascii="Arial" w:hAnsi="Arial" w:cs="Arial"/>
                <w:color w:val="auto"/>
              </w:rPr>
            </w:pPr>
          </w:p>
        </w:tc>
        <w:tc>
          <w:tcPr>
            <w:tcW w:w="5685" w:type="dxa"/>
          </w:tcPr>
          <w:p w14:paraId="5DA2E114" w14:textId="77777777" w:rsidR="008144A5" w:rsidRPr="00870C63" w:rsidRDefault="008144A5" w:rsidP="008144A5">
            <w:pPr>
              <w:ind w:left="0"/>
              <w:rPr>
                <w:rFonts w:ascii="Arial" w:hAnsi="Arial" w:cs="Arial"/>
                <w:color w:val="FF0000"/>
              </w:rPr>
            </w:pPr>
            <w:r w:rsidRPr="00870C63">
              <w:rPr>
                <w:rFonts w:ascii="Arial" w:hAnsi="Arial" w:cs="Arial"/>
              </w:rPr>
              <w:t xml:space="preserve">X </w:t>
            </w:r>
            <w:r w:rsidRPr="00870C63">
              <w:rPr>
                <w:rFonts w:ascii="Arial" w:hAnsi="Arial" w:cs="Arial"/>
                <w:color w:val="auto"/>
              </w:rPr>
              <w:t xml:space="preserve">Yes   □ No   </w:t>
            </w:r>
          </w:p>
          <w:p w14:paraId="4CA1A564" w14:textId="77777777" w:rsidR="008144A5" w:rsidRPr="00870C63" w:rsidRDefault="008144A5" w:rsidP="008144A5">
            <w:pPr>
              <w:rPr>
                <w:rFonts w:ascii="Arial" w:hAnsi="Arial" w:cs="Arial"/>
              </w:rPr>
            </w:pPr>
          </w:p>
          <w:p w14:paraId="7052C118" w14:textId="77777777" w:rsidR="008144A5" w:rsidRPr="00870C63" w:rsidRDefault="008144A5" w:rsidP="008144A5">
            <w:pPr>
              <w:ind w:left="0"/>
              <w:rPr>
                <w:rFonts w:ascii="Arial" w:hAnsi="Arial" w:cs="Arial"/>
                <w:color w:val="auto"/>
              </w:rPr>
            </w:pPr>
            <w:r w:rsidRPr="00870C63">
              <w:rPr>
                <w:rFonts w:ascii="Arial" w:hAnsi="Arial" w:cs="Arial"/>
                <w:color w:val="auto"/>
              </w:rPr>
              <w:t xml:space="preserve">□ </w:t>
            </w:r>
            <w:proofErr w:type="gramStart"/>
            <w:r w:rsidRPr="00870C63">
              <w:rPr>
                <w:rFonts w:ascii="Arial" w:hAnsi="Arial" w:cs="Arial"/>
                <w:color w:val="auto"/>
              </w:rPr>
              <w:t>Yes</w:t>
            </w:r>
            <w:proofErr w:type="gramEnd"/>
            <w:r w:rsidRPr="00870C63">
              <w:rPr>
                <w:rFonts w:ascii="Arial" w:hAnsi="Arial" w:cs="Arial"/>
                <w:color w:val="auto"/>
              </w:rPr>
              <w:t xml:space="preserve">    X No   </w:t>
            </w:r>
          </w:p>
          <w:p w14:paraId="1A6392B0" w14:textId="5FB92A91" w:rsidR="00DF073E" w:rsidRPr="00870C63" w:rsidRDefault="00DF073E" w:rsidP="00DF073E">
            <w:pPr>
              <w:ind w:left="0"/>
              <w:rPr>
                <w:rFonts w:ascii="Arial" w:hAnsi="Arial" w:cs="Arial"/>
              </w:rPr>
            </w:pPr>
          </w:p>
        </w:tc>
      </w:tr>
      <w:tr w:rsidR="00DF073E" w:rsidRPr="00870C63" w14:paraId="42E707D7" w14:textId="77777777" w:rsidTr="00A73ACD">
        <w:trPr>
          <w:jc w:val="center"/>
        </w:trPr>
        <w:tc>
          <w:tcPr>
            <w:tcW w:w="429" w:type="dxa"/>
          </w:tcPr>
          <w:p w14:paraId="6FB79A7D" w14:textId="77777777" w:rsidR="00DF073E" w:rsidRPr="00870C63" w:rsidRDefault="00DF073E" w:rsidP="00DF073E">
            <w:pPr>
              <w:numPr>
                <w:ilvl w:val="0"/>
                <w:numId w:val="1"/>
              </w:numPr>
              <w:spacing w:after="200" w:line="276" w:lineRule="auto"/>
              <w:ind w:hanging="360"/>
              <w:contextualSpacing/>
              <w:rPr>
                <w:rFonts w:ascii="Arial" w:hAnsi="Arial" w:cs="Arial"/>
                <w:color w:val="333333"/>
              </w:rPr>
            </w:pPr>
          </w:p>
        </w:tc>
        <w:tc>
          <w:tcPr>
            <w:tcW w:w="3459" w:type="dxa"/>
          </w:tcPr>
          <w:p w14:paraId="71AEAC69" w14:textId="77777777" w:rsidR="00DF073E" w:rsidRPr="00870C63" w:rsidRDefault="00DF073E" w:rsidP="00DF073E">
            <w:pPr>
              <w:ind w:left="0"/>
              <w:rPr>
                <w:rFonts w:ascii="Arial" w:hAnsi="Arial" w:cs="Arial"/>
                <w:color w:val="auto"/>
              </w:rPr>
            </w:pPr>
            <w:r w:rsidRPr="00870C63">
              <w:rPr>
                <w:rFonts w:ascii="Arial" w:hAnsi="Arial" w:cs="Arial"/>
                <w:color w:val="auto"/>
              </w:rPr>
              <w:t xml:space="preserve">Posted Date: </w:t>
            </w:r>
            <w:r w:rsidRPr="00870C63">
              <w:rPr>
                <w:rFonts w:ascii="Arial" w:hAnsi="Arial" w:cs="Arial"/>
                <w:color w:val="auto"/>
              </w:rPr>
              <w:tab/>
            </w:r>
          </w:p>
        </w:tc>
        <w:tc>
          <w:tcPr>
            <w:tcW w:w="5685" w:type="dxa"/>
          </w:tcPr>
          <w:p w14:paraId="551933DA" w14:textId="322E3054" w:rsidR="00DF073E" w:rsidRPr="005F1700" w:rsidRDefault="008144A5" w:rsidP="00DF073E">
            <w:pPr>
              <w:ind w:left="0"/>
              <w:rPr>
                <w:rFonts w:ascii="Arial" w:hAnsi="Arial" w:cs="Arial"/>
              </w:rPr>
            </w:pPr>
            <w:r w:rsidRPr="005F1700">
              <w:rPr>
                <w:rFonts w:ascii="Arial" w:hAnsi="Arial" w:cs="Arial"/>
              </w:rPr>
              <w:t xml:space="preserve">March </w:t>
            </w:r>
            <w:r w:rsidR="000F183D" w:rsidRPr="005F1700">
              <w:rPr>
                <w:rFonts w:ascii="Arial" w:hAnsi="Arial" w:cs="Arial"/>
              </w:rPr>
              <w:t>1</w:t>
            </w:r>
            <w:r w:rsidR="005F1700" w:rsidRPr="005F1700">
              <w:rPr>
                <w:rFonts w:ascii="Arial" w:hAnsi="Arial" w:cs="Arial"/>
              </w:rPr>
              <w:t>4</w:t>
            </w:r>
            <w:r w:rsidRPr="005F1700">
              <w:rPr>
                <w:rFonts w:ascii="Arial" w:hAnsi="Arial" w:cs="Arial"/>
              </w:rPr>
              <w:t>, 2022</w:t>
            </w:r>
          </w:p>
        </w:tc>
      </w:tr>
      <w:tr w:rsidR="00DF073E" w:rsidRPr="00870C63" w14:paraId="1F3DA462" w14:textId="77777777" w:rsidTr="00A73ACD">
        <w:trPr>
          <w:jc w:val="center"/>
        </w:trPr>
        <w:tc>
          <w:tcPr>
            <w:tcW w:w="429" w:type="dxa"/>
          </w:tcPr>
          <w:p w14:paraId="34248E2F" w14:textId="77777777" w:rsidR="00DF073E" w:rsidRPr="00870C63" w:rsidRDefault="00DF073E" w:rsidP="00DF073E">
            <w:pPr>
              <w:numPr>
                <w:ilvl w:val="0"/>
                <w:numId w:val="1"/>
              </w:numPr>
              <w:spacing w:after="200" w:line="276" w:lineRule="auto"/>
              <w:ind w:hanging="360"/>
              <w:contextualSpacing/>
              <w:rPr>
                <w:rFonts w:ascii="Arial" w:hAnsi="Arial" w:cs="Arial"/>
                <w:color w:val="333333"/>
              </w:rPr>
            </w:pPr>
          </w:p>
        </w:tc>
        <w:tc>
          <w:tcPr>
            <w:tcW w:w="3459" w:type="dxa"/>
          </w:tcPr>
          <w:p w14:paraId="796F7B0F" w14:textId="77777777" w:rsidR="00DF073E" w:rsidRPr="00870C63" w:rsidRDefault="00DF073E" w:rsidP="00DF073E">
            <w:pPr>
              <w:ind w:left="0"/>
              <w:rPr>
                <w:rFonts w:ascii="Arial" w:hAnsi="Arial" w:cs="Arial"/>
                <w:color w:val="auto"/>
              </w:rPr>
            </w:pPr>
            <w:r w:rsidRPr="00870C63">
              <w:rPr>
                <w:rFonts w:ascii="Arial" w:hAnsi="Arial" w:cs="Arial"/>
                <w:color w:val="auto"/>
              </w:rPr>
              <w:t>Application Range:</w:t>
            </w:r>
          </w:p>
        </w:tc>
        <w:tc>
          <w:tcPr>
            <w:tcW w:w="5685" w:type="dxa"/>
          </w:tcPr>
          <w:p w14:paraId="44D0F46C" w14:textId="48C9A725" w:rsidR="00DF073E" w:rsidRPr="005F1700" w:rsidRDefault="008144A5" w:rsidP="00DF073E">
            <w:pPr>
              <w:ind w:left="0"/>
              <w:rPr>
                <w:rFonts w:ascii="Arial" w:hAnsi="Arial" w:cs="Arial"/>
              </w:rPr>
            </w:pPr>
            <w:bookmarkStart w:id="10" w:name="_Hlk96958988"/>
            <w:r w:rsidRPr="005F1700">
              <w:rPr>
                <w:rFonts w:ascii="Arial" w:hAnsi="Arial" w:cs="Arial"/>
              </w:rPr>
              <w:t xml:space="preserve">March </w:t>
            </w:r>
            <w:r w:rsidR="000F183D" w:rsidRPr="005F1700">
              <w:rPr>
                <w:rFonts w:ascii="Arial" w:hAnsi="Arial" w:cs="Arial"/>
              </w:rPr>
              <w:t>1</w:t>
            </w:r>
            <w:r w:rsidR="005F1700" w:rsidRPr="005F1700">
              <w:rPr>
                <w:rFonts w:ascii="Arial" w:hAnsi="Arial" w:cs="Arial"/>
              </w:rPr>
              <w:t>4</w:t>
            </w:r>
            <w:r w:rsidRPr="005F1700">
              <w:rPr>
                <w:rFonts w:ascii="Arial" w:hAnsi="Arial" w:cs="Arial"/>
              </w:rPr>
              <w:t>, 2022 – April 15, 2022</w:t>
            </w:r>
            <w:bookmarkEnd w:id="10"/>
          </w:p>
        </w:tc>
      </w:tr>
      <w:tr w:rsidR="008144A5" w:rsidRPr="00870C63" w14:paraId="477777CE" w14:textId="77777777" w:rsidTr="00A73ACD">
        <w:trPr>
          <w:jc w:val="center"/>
        </w:trPr>
        <w:tc>
          <w:tcPr>
            <w:tcW w:w="429" w:type="dxa"/>
          </w:tcPr>
          <w:p w14:paraId="1AD81294" w14:textId="77777777" w:rsidR="008144A5" w:rsidRPr="00870C63" w:rsidRDefault="008144A5" w:rsidP="008144A5">
            <w:pPr>
              <w:numPr>
                <w:ilvl w:val="0"/>
                <w:numId w:val="1"/>
              </w:numPr>
              <w:spacing w:after="200" w:line="276" w:lineRule="auto"/>
              <w:ind w:hanging="360"/>
              <w:contextualSpacing/>
              <w:rPr>
                <w:rFonts w:ascii="Arial" w:hAnsi="Arial" w:cs="Arial"/>
                <w:color w:val="333333"/>
              </w:rPr>
            </w:pPr>
          </w:p>
        </w:tc>
        <w:tc>
          <w:tcPr>
            <w:tcW w:w="3459" w:type="dxa"/>
          </w:tcPr>
          <w:p w14:paraId="6E4D7C79" w14:textId="77777777" w:rsidR="008144A5" w:rsidRPr="00870C63" w:rsidRDefault="008144A5" w:rsidP="008144A5">
            <w:pPr>
              <w:ind w:left="0"/>
              <w:rPr>
                <w:rFonts w:ascii="Arial" w:hAnsi="Arial" w:cs="Arial"/>
                <w:color w:val="auto"/>
              </w:rPr>
            </w:pPr>
            <w:r w:rsidRPr="00870C63">
              <w:rPr>
                <w:rFonts w:ascii="Arial" w:hAnsi="Arial" w:cs="Arial"/>
                <w:color w:val="auto"/>
              </w:rPr>
              <w:t>Technical Assistance Session:</w:t>
            </w:r>
          </w:p>
        </w:tc>
        <w:tc>
          <w:tcPr>
            <w:tcW w:w="5685" w:type="dxa"/>
          </w:tcPr>
          <w:p w14:paraId="7507895F" w14:textId="77777777" w:rsidR="008144A5" w:rsidRPr="00870C63" w:rsidRDefault="008144A5" w:rsidP="008144A5">
            <w:pPr>
              <w:ind w:left="0"/>
              <w:rPr>
                <w:rFonts w:ascii="Arial" w:hAnsi="Arial" w:cs="Arial"/>
              </w:rPr>
            </w:pPr>
            <w:r w:rsidRPr="00870C63">
              <w:rPr>
                <w:rFonts w:ascii="Arial" w:hAnsi="Arial" w:cs="Arial"/>
              </w:rPr>
              <w:t>Session Offered</w:t>
            </w:r>
            <w:r w:rsidRPr="00870C63">
              <w:rPr>
                <w:rFonts w:ascii="Arial" w:hAnsi="Arial" w:cs="Arial"/>
                <w:color w:val="auto"/>
              </w:rPr>
              <w:t xml:space="preserve">:  X Yes    </w:t>
            </w:r>
            <w:proofErr w:type="gramStart"/>
            <w:r w:rsidRPr="00870C63">
              <w:rPr>
                <w:rFonts w:ascii="Arial" w:hAnsi="Arial" w:cs="Arial"/>
                <w:color w:val="auto"/>
              </w:rPr>
              <w:t>□  No</w:t>
            </w:r>
            <w:proofErr w:type="gramEnd"/>
            <w:r w:rsidRPr="00870C63">
              <w:rPr>
                <w:rFonts w:ascii="Arial" w:hAnsi="Arial" w:cs="Arial"/>
                <w:color w:val="auto"/>
              </w:rPr>
              <w:t xml:space="preserve">   </w:t>
            </w:r>
          </w:p>
          <w:p w14:paraId="2580E3C8" w14:textId="77777777" w:rsidR="008144A5" w:rsidRPr="00870C63" w:rsidRDefault="008144A5" w:rsidP="008144A5">
            <w:pPr>
              <w:ind w:left="0"/>
              <w:rPr>
                <w:rFonts w:ascii="Arial" w:hAnsi="Arial" w:cs="Arial"/>
              </w:rPr>
            </w:pPr>
            <w:r w:rsidRPr="00870C63">
              <w:rPr>
                <w:rFonts w:ascii="Arial" w:hAnsi="Arial" w:cs="Arial"/>
              </w:rPr>
              <w:t xml:space="preserve">Session Mandatory:  □ </w:t>
            </w:r>
            <w:proofErr w:type="gramStart"/>
            <w:r w:rsidRPr="00870C63">
              <w:rPr>
                <w:rFonts w:ascii="Arial" w:hAnsi="Arial" w:cs="Arial"/>
                <w:color w:val="auto"/>
              </w:rPr>
              <w:t>Yes  X</w:t>
            </w:r>
            <w:proofErr w:type="gramEnd"/>
            <w:r w:rsidRPr="00870C63">
              <w:rPr>
                <w:rFonts w:ascii="Arial" w:hAnsi="Arial" w:cs="Arial"/>
                <w:color w:val="auto"/>
              </w:rPr>
              <w:t xml:space="preserve">  No</w:t>
            </w:r>
          </w:p>
          <w:p w14:paraId="0C5F84D4" w14:textId="76F03E26" w:rsidR="008144A5" w:rsidRPr="00870C63" w:rsidRDefault="008144A5" w:rsidP="008144A5">
            <w:pPr>
              <w:ind w:left="0"/>
              <w:contextualSpacing/>
              <w:rPr>
                <w:rFonts w:ascii="Arial" w:hAnsi="Arial" w:cs="Arial"/>
              </w:rPr>
            </w:pPr>
          </w:p>
        </w:tc>
      </w:tr>
    </w:tbl>
    <w:p w14:paraId="2BECFC5E" w14:textId="77777777" w:rsidR="005B53BC" w:rsidRPr="00870C63" w:rsidRDefault="005B53BC" w:rsidP="00DF073E">
      <w:pPr>
        <w:ind w:left="0"/>
        <w:jc w:val="center"/>
        <w:rPr>
          <w:rFonts w:ascii="Arial" w:hAnsi="Arial" w:cs="Arial"/>
          <w:b/>
        </w:rPr>
      </w:pPr>
    </w:p>
    <w:p w14:paraId="6AA4A9CE" w14:textId="77777777" w:rsidR="005B53BC" w:rsidRPr="00870C63" w:rsidRDefault="005B53BC">
      <w:pPr>
        <w:spacing w:after="160" w:line="259" w:lineRule="auto"/>
        <w:ind w:left="0"/>
        <w:rPr>
          <w:rFonts w:ascii="Arial" w:hAnsi="Arial" w:cs="Arial"/>
          <w:b/>
        </w:rPr>
      </w:pPr>
      <w:r w:rsidRPr="00870C63">
        <w:rPr>
          <w:rFonts w:ascii="Arial" w:hAnsi="Arial" w:cs="Arial"/>
          <w:b/>
        </w:rPr>
        <w:br w:type="page"/>
      </w:r>
    </w:p>
    <w:p w14:paraId="4E2218AE" w14:textId="3D9A7C70" w:rsidR="00DF073E" w:rsidRPr="00870C63" w:rsidRDefault="00DF073E" w:rsidP="00DF073E">
      <w:pPr>
        <w:ind w:left="0"/>
        <w:jc w:val="center"/>
        <w:rPr>
          <w:rFonts w:ascii="Arial" w:hAnsi="Arial" w:cs="Arial"/>
          <w:b/>
        </w:rPr>
      </w:pPr>
      <w:r w:rsidRPr="00870C63">
        <w:rPr>
          <w:rFonts w:ascii="Arial" w:hAnsi="Arial" w:cs="Arial"/>
          <w:b/>
        </w:rPr>
        <w:lastRenderedPageBreak/>
        <w:t>Table of Contents</w:t>
      </w:r>
    </w:p>
    <w:p w14:paraId="68638BB2" w14:textId="77777777" w:rsidR="00D20B71" w:rsidRPr="00870C63" w:rsidRDefault="00D20B71" w:rsidP="00DF073E">
      <w:pPr>
        <w:ind w:left="0"/>
        <w:jc w:val="center"/>
        <w:rPr>
          <w:rFonts w:ascii="Arial" w:hAnsi="Arial" w:cs="Arial"/>
          <w:b/>
        </w:rPr>
      </w:pPr>
    </w:p>
    <w:p w14:paraId="1E3AF9D0" w14:textId="5F454E86" w:rsidR="004A24EC" w:rsidRDefault="00D20B71">
      <w:pPr>
        <w:pStyle w:val="TOC1"/>
        <w:tabs>
          <w:tab w:val="left" w:pos="660"/>
          <w:tab w:val="right" w:leader="dot" w:pos="9350"/>
        </w:tabs>
        <w:rPr>
          <w:rFonts w:asciiTheme="minorHAnsi" w:eastAsiaTheme="minorEastAsia" w:hAnsiTheme="minorHAnsi" w:cstheme="minorBidi"/>
          <w:noProof/>
          <w:color w:val="auto"/>
          <w:sz w:val="22"/>
          <w:szCs w:val="22"/>
        </w:rPr>
      </w:pPr>
      <w:r w:rsidRPr="00870C63">
        <w:rPr>
          <w:rFonts w:ascii="Arial" w:hAnsi="Arial" w:cs="Arial"/>
          <w:b/>
        </w:rPr>
        <w:fldChar w:fldCharType="begin"/>
      </w:r>
      <w:r w:rsidRPr="00870C63">
        <w:rPr>
          <w:rFonts w:ascii="Arial" w:hAnsi="Arial" w:cs="Arial"/>
          <w:b/>
        </w:rPr>
        <w:instrText xml:space="preserve"> TOC \o "1-2" \h \z \u </w:instrText>
      </w:r>
      <w:r w:rsidRPr="00870C63">
        <w:rPr>
          <w:rFonts w:ascii="Arial" w:hAnsi="Arial" w:cs="Arial"/>
          <w:b/>
        </w:rPr>
        <w:fldChar w:fldCharType="separate"/>
      </w:r>
      <w:hyperlink w:anchor="_Toc96858946" w:history="1">
        <w:r w:rsidR="004A24EC" w:rsidRPr="00CD10E7">
          <w:rPr>
            <w:rStyle w:val="Hyperlink"/>
            <w:rFonts w:ascii="Arial" w:eastAsia="Georgia" w:hAnsi="Arial" w:cs="Arial"/>
            <w:b/>
            <w:noProof/>
          </w:rPr>
          <w:t>A.</w:t>
        </w:r>
        <w:r w:rsidR="004A24EC">
          <w:rPr>
            <w:rFonts w:asciiTheme="minorHAnsi" w:eastAsiaTheme="minorEastAsia" w:hAnsiTheme="minorHAnsi" w:cstheme="minorBidi"/>
            <w:noProof/>
            <w:color w:val="auto"/>
            <w:sz w:val="22"/>
            <w:szCs w:val="22"/>
          </w:rPr>
          <w:tab/>
        </w:r>
        <w:r w:rsidR="004A24EC" w:rsidRPr="00CD10E7">
          <w:rPr>
            <w:rStyle w:val="Hyperlink"/>
            <w:rFonts w:ascii="Arial" w:eastAsia="Georgia" w:hAnsi="Arial" w:cs="Arial"/>
            <w:b/>
            <w:noProof/>
          </w:rPr>
          <w:t>Program Description</w:t>
        </w:r>
        <w:r w:rsidR="004A24EC">
          <w:rPr>
            <w:noProof/>
            <w:webHidden/>
          </w:rPr>
          <w:tab/>
        </w:r>
        <w:r w:rsidR="004A24EC">
          <w:rPr>
            <w:noProof/>
            <w:webHidden/>
          </w:rPr>
          <w:fldChar w:fldCharType="begin"/>
        </w:r>
        <w:r w:rsidR="004A24EC">
          <w:rPr>
            <w:noProof/>
            <w:webHidden/>
          </w:rPr>
          <w:instrText xml:space="preserve"> PAGEREF _Toc96858946 \h </w:instrText>
        </w:r>
        <w:r w:rsidR="004A24EC">
          <w:rPr>
            <w:noProof/>
            <w:webHidden/>
          </w:rPr>
        </w:r>
        <w:r w:rsidR="004A24EC">
          <w:rPr>
            <w:noProof/>
            <w:webHidden/>
          </w:rPr>
          <w:fldChar w:fldCharType="separate"/>
        </w:r>
        <w:r w:rsidR="004A24EC">
          <w:rPr>
            <w:noProof/>
            <w:webHidden/>
          </w:rPr>
          <w:t>5</w:t>
        </w:r>
        <w:r w:rsidR="004A24EC">
          <w:rPr>
            <w:noProof/>
            <w:webHidden/>
          </w:rPr>
          <w:fldChar w:fldCharType="end"/>
        </w:r>
      </w:hyperlink>
    </w:p>
    <w:p w14:paraId="578E5217" w14:textId="3BB0350A"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47" w:history="1">
        <w:r w:rsidR="004A24EC" w:rsidRPr="00CD10E7">
          <w:rPr>
            <w:rStyle w:val="Hyperlink"/>
            <w:rFonts w:ascii="Arial" w:eastAsia="Georgia" w:hAnsi="Arial" w:cs="Arial"/>
            <w:noProof/>
          </w:rPr>
          <w:t xml:space="preserve">1. </w:t>
        </w:r>
        <w:r w:rsidR="004A24EC" w:rsidRPr="00CD10E7">
          <w:rPr>
            <w:rStyle w:val="Hyperlink"/>
            <w:rFonts w:ascii="Arial" w:eastAsia="Georgia" w:hAnsi="Arial" w:cs="Arial"/>
            <w:i/>
            <w:noProof/>
          </w:rPr>
          <w:t>Purpose</w:t>
        </w:r>
        <w:r w:rsidR="004A24EC">
          <w:rPr>
            <w:noProof/>
            <w:webHidden/>
          </w:rPr>
          <w:tab/>
        </w:r>
        <w:r w:rsidR="004A24EC">
          <w:rPr>
            <w:noProof/>
            <w:webHidden/>
          </w:rPr>
          <w:fldChar w:fldCharType="begin"/>
        </w:r>
        <w:r w:rsidR="004A24EC">
          <w:rPr>
            <w:noProof/>
            <w:webHidden/>
          </w:rPr>
          <w:instrText xml:space="preserve"> PAGEREF _Toc96858947 \h </w:instrText>
        </w:r>
        <w:r w:rsidR="004A24EC">
          <w:rPr>
            <w:noProof/>
            <w:webHidden/>
          </w:rPr>
        </w:r>
        <w:r w:rsidR="004A24EC">
          <w:rPr>
            <w:noProof/>
            <w:webHidden/>
          </w:rPr>
          <w:fldChar w:fldCharType="separate"/>
        </w:r>
        <w:r w:rsidR="004A24EC">
          <w:rPr>
            <w:noProof/>
            <w:webHidden/>
          </w:rPr>
          <w:t>5</w:t>
        </w:r>
        <w:r w:rsidR="004A24EC">
          <w:rPr>
            <w:noProof/>
            <w:webHidden/>
          </w:rPr>
          <w:fldChar w:fldCharType="end"/>
        </w:r>
      </w:hyperlink>
    </w:p>
    <w:p w14:paraId="09F018AC" w14:textId="4018C0B4"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48" w:history="1">
        <w:r w:rsidR="004A24EC" w:rsidRPr="00CD10E7">
          <w:rPr>
            <w:rStyle w:val="Hyperlink"/>
            <w:rFonts w:ascii="Arial" w:eastAsia="Georgia" w:hAnsi="Arial" w:cs="Arial"/>
            <w:noProof/>
          </w:rPr>
          <w:t xml:space="preserve">2. </w:t>
        </w:r>
        <w:r w:rsidR="004A24EC" w:rsidRPr="00CD10E7">
          <w:rPr>
            <w:rStyle w:val="Hyperlink"/>
            <w:rFonts w:ascii="Arial" w:eastAsia="Georgia" w:hAnsi="Arial" w:cs="Arial"/>
            <w:i/>
            <w:noProof/>
          </w:rPr>
          <w:t>Program Design</w:t>
        </w:r>
        <w:r w:rsidR="004A24EC">
          <w:rPr>
            <w:noProof/>
            <w:webHidden/>
          </w:rPr>
          <w:tab/>
        </w:r>
        <w:r w:rsidR="004A24EC">
          <w:rPr>
            <w:noProof/>
            <w:webHidden/>
          </w:rPr>
          <w:fldChar w:fldCharType="begin"/>
        </w:r>
        <w:r w:rsidR="004A24EC">
          <w:rPr>
            <w:noProof/>
            <w:webHidden/>
          </w:rPr>
          <w:instrText xml:space="preserve"> PAGEREF _Toc96858948 \h </w:instrText>
        </w:r>
        <w:r w:rsidR="004A24EC">
          <w:rPr>
            <w:noProof/>
            <w:webHidden/>
          </w:rPr>
        </w:r>
        <w:r w:rsidR="004A24EC">
          <w:rPr>
            <w:noProof/>
            <w:webHidden/>
          </w:rPr>
          <w:fldChar w:fldCharType="separate"/>
        </w:r>
        <w:r w:rsidR="004A24EC">
          <w:rPr>
            <w:noProof/>
            <w:webHidden/>
          </w:rPr>
          <w:t>5</w:t>
        </w:r>
        <w:r w:rsidR="004A24EC">
          <w:rPr>
            <w:noProof/>
            <w:webHidden/>
          </w:rPr>
          <w:fldChar w:fldCharType="end"/>
        </w:r>
      </w:hyperlink>
    </w:p>
    <w:p w14:paraId="5AEF2991" w14:textId="08534718"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49" w:history="1">
        <w:r w:rsidR="004A24EC" w:rsidRPr="00CD10E7">
          <w:rPr>
            <w:rStyle w:val="Hyperlink"/>
            <w:rFonts w:ascii="Arial" w:eastAsia="Georgia" w:hAnsi="Arial" w:cs="Arial"/>
            <w:noProof/>
          </w:rPr>
          <w:t xml:space="preserve">3. </w:t>
        </w:r>
        <w:r w:rsidR="004A24EC" w:rsidRPr="00CD10E7">
          <w:rPr>
            <w:rStyle w:val="Hyperlink"/>
            <w:rFonts w:ascii="Arial" w:eastAsia="Georgia" w:hAnsi="Arial" w:cs="Arial"/>
            <w:i/>
            <w:noProof/>
          </w:rPr>
          <w:t>Program Requirements</w:t>
        </w:r>
        <w:r w:rsidR="004A24EC">
          <w:rPr>
            <w:noProof/>
            <w:webHidden/>
          </w:rPr>
          <w:tab/>
        </w:r>
        <w:r w:rsidR="004A24EC">
          <w:rPr>
            <w:noProof/>
            <w:webHidden/>
          </w:rPr>
          <w:fldChar w:fldCharType="begin"/>
        </w:r>
        <w:r w:rsidR="004A24EC">
          <w:rPr>
            <w:noProof/>
            <w:webHidden/>
          </w:rPr>
          <w:instrText xml:space="preserve"> PAGEREF _Toc96858949 \h </w:instrText>
        </w:r>
        <w:r w:rsidR="004A24EC">
          <w:rPr>
            <w:noProof/>
            <w:webHidden/>
          </w:rPr>
        </w:r>
        <w:r w:rsidR="004A24EC">
          <w:rPr>
            <w:noProof/>
            <w:webHidden/>
          </w:rPr>
          <w:fldChar w:fldCharType="separate"/>
        </w:r>
        <w:r w:rsidR="004A24EC">
          <w:rPr>
            <w:noProof/>
            <w:webHidden/>
          </w:rPr>
          <w:t>1</w:t>
        </w:r>
        <w:r w:rsidR="004A24EC">
          <w:rPr>
            <w:noProof/>
            <w:webHidden/>
          </w:rPr>
          <w:fldChar w:fldCharType="end"/>
        </w:r>
      </w:hyperlink>
    </w:p>
    <w:p w14:paraId="241A8A87" w14:textId="5E2F0C26"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50" w:history="1">
        <w:r w:rsidR="004A24EC" w:rsidRPr="00CD10E7">
          <w:rPr>
            <w:rStyle w:val="Hyperlink"/>
            <w:rFonts w:ascii="Arial" w:eastAsia="Georgia" w:hAnsi="Arial" w:cs="Arial"/>
            <w:noProof/>
          </w:rPr>
          <w:t xml:space="preserve">4. </w:t>
        </w:r>
        <w:r w:rsidR="004A24EC" w:rsidRPr="00CD10E7">
          <w:rPr>
            <w:rStyle w:val="Hyperlink"/>
            <w:rFonts w:ascii="Arial" w:eastAsia="Georgia" w:hAnsi="Arial" w:cs="Arial"/>
            <w:i/>
            <w:noProof/>
          </w:rPr>
          <w:t>Performance Plan</w:t>
        </w:r>
        <w:r w:rsidR="004A24EC">
          <w:rPr>
            <w:noProof/>
            <w:webHidden/>
          </w:rPr>
          <w:tab/>
        </w:r>
        <w:r w:rsidR="004A24EC">
          <w:rPr>
            <w:noProof/>
            <w:webHidden/>
          </w:rPr>
          <w:fldChar w:fldCharType="begin"/>
        </w:r>
        <w:r w:rsidR="004A24EC">
          <w:rPr>
            <w:noProof/>
            <w:webHidden/>
          </w:rPr>
          <w:instrText xml:space="preserve"> PAGEREF _Toc96858950 \h </w:instrText>
        </w:r>
        <w:r w:rsidR="004A24EC">
          <w:rPr>
            <w:noProof/>
            <w:webHidden/>
          </w:rPr>
        </w:r>
        <w:r w:rsidR="004A24EC">
          <w:rPr>
            <w:noProof/>
            <w:webHidden/>
          </w:rPr>
          <w:fldChar w:fldCharType="separate"/>
        </w:r>
        <w:r w:rsidR="004A24EC">
          <w:rPr>
            <w:noProof/>
            <w:webHidden/>
          </w:rPr>
          <w:t>2</w:t>
        </w:r>
        <w:r w:rsidR="004A24EC">
          <w:rPr>
            <w:noProof/>
            <w:webHidden/>
          </w:rPr>
          <w:fldChar w:fldCharType="end"/>
        </w:r>
      </w:hyperlink>
    </w:p>
    <w:p w14:paraId="29411145" w14:textId="755DF547"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51" w:history="1">
        <w:r w:rsidR="004A24EC" w:rsidRPr="00CD10E7">
          <w:rPr>
            <w:rStyle w:val="Hyperlink"/>
            <w:rFonts w:ascii="Arial" w:eastAsia="Georgia" w:hAnsi="Arial" w:cs="Arial"/>
            <w:noProof/>
          </w:rPr>
          <w:t xml:space="preserve">6. </w:t>
        </w:r>
        <w:r w:rsidR="004A24EC" w:rsidRPr="00CD10E7">
          <w:rPr>
            <w:rStyle w:val="Hyperlink"/>
            <w:rFonts w:ascii="Arial" w:eastAsia="Georgia" w:hAnsi="Arial" w:cs="Arial"/>
            <w:i/>
            <w:noProof/>
          </w:rPr>
          <w:t>Evidence-Based Programs or Practices</w:t>
        </w:r>
        <w:r w:rsidR="004A24EC">
          <w:rPr>
            <w:noProof/>
            <w:webHidden/>
          </w:rPr>
          <w:tab/>
        </w:r>
        <w:r w:rsidR="004A24EC">
          <w:rPr>
            <w:noProof/>
            <w:webHidden/>
          </w:rPr>
          <w:fldChar w:fldCharType="begin"/>
        </w:r>
        <w:r w:rsidR="004A24EC">
          <w:rPr>
            <w:noProof/>
            <w:webHidden/>
          </w:rPr>
          <w:instrText xml:space="preserve"> PAGEREF _Toc96858951 \h </w:instrText>
        </w:r>
        <w:r w:rsidR="004A24EC">
          <w:rPr>
            <w:noProof/>
            <w:webHidden/>
          </w:rPr>
        </w:r>
        <w:r w:rsidR="004A24EC">
          <w:rPr>
            <w:noProof/>
            <w:webHidden/>
          </w:rPr>
          <w:fldChar w:fldCharType="separate"/>
        </w:r>
        <w:r w:rsidR="004A24EC">
          <w:rPr>
            <w:noProof/>
            <w:webHidden/>
          </w:rPr>
          <w:t>4</w:t>
        </w:r>
        <w:r w:rsidR="004A24EC">
          <w:rPr>
            <w:noProof/>
            <w:webHidden/>
          </w:rPr>
          <w:fldChar w:fldCharType="end"/>
        </w:r>
      </w:hyperlink>
    </w:p>
    <w:p w14:paraId="40404EB2" w14:textId="73D2B2C1" w:rsidR="004A24EC" w:rsidRDefault="0034255A">
      <w:pPr>
        <w:pStyle w:val="TOC1"/>
        <w:tabs>
          <w:tab w:val="left" w:pos="660"/>
          <w:tab w:val="right" w:leader="dot" w:pos="9350"/>
        </w:tabs>
        <w:rPr>
          <w:rFonts w:asciiTheme="minorHAnsi" w:eastAsiaTheme="minorEastAsia" w:hAnsiTheme="minorHAnsi" w:cstheme="minorBidi"/>
          <w:noProof/>
          <w:color w:val="auto"/>
          <w:sz w:val="22"/>
          <w:szCs w:val="22"/>
        </w:rPr>
      </w:pPr>
      <w:hyperlink w:anchor="_Toc96858952" w:history="1">
        <w:r w:rsidR="004A24EC" w:rsidRPr="00CD10E7">
          <w:rPr>
            <w:rStyle w:val="Hyperlink"/>
            <w:rFonts w:ascii="Arial" w:eastAsia="Georgia" w:hAnsi="Arial" w:cs="Arial"/>
            <w:b/>
            <w:noProof/>
          </w:rPr>
          <w:t>B.</w:t>
        </w:r>
        <w:r w:rsidR="004A24EC">
          <w:rPr>
            <w:rFonts w:asciiTheme="minorHAnsi" w:eastAsiaTheme="minorEastAsia" w:hAnsiTheme="minorHAnsi" w:cstheme="minorBidi"/>
            <w:noProof/>
            <w:color w:val="auto"/>
            <w:sz w:val="22"/>
            <w:szCs w:val="22"/>
          </w:rPr>
          <w:tab/>
        </w:r>
        <w:r w:rsidR="004A24EC" w:rsidRPr="00CD10E7">
          <w:rPr>
            <w:rStyle w:val="Hyperlink"/>
            <w:rFonts w:ascii="Arial" w:eastAsia="Georgia" w:hAnsi="Arial" w:cs="Arial"/>
            <w:b/>
            <w:noProof/>
          </w:rPr>
          <w:t>Funding Information</w:t>
        </w:r>
        <w:r w:rsidR="004A24EC">
          <w:rPr>
            <w:noProof/>
            <w:webHidden/>
          </w:rPr>
          <w:tab/>
        </w:r>
        <w:r w:rsidR="004A24EC">
          <w:rPr>
            <w:noProof/>
            <w:webHidden/>
          </w:rPr>
          <w:fldChar w:fldCharType="begin"/>
        </w:r>
        <w:r w:rsidR="004A24EC">
          <w:rPr>
            <w:noProof/>
            <w:webHidden/>
          </w:rPr>
          <w:instrText xml:space="preserve"> PAGEREF _Toc96858952 \h </w:instrText>
        </w:r>
        <w:r w:rsidR="004A24EC">
          <w:rPr>
            <w:noProof/>
            <w:webHidden/>
          </w:rPr>
        </w:r>
        <w:r w:rsidR="004A24EC">
          <w:rPr>
            <w:noProof/>
            <w:webHidden/>
          </w:rPr>
          <w:fldChar w:fldCharType="separate"/>
        </w:r>
        <w:r w:rsidR="004A24EC">
          <w:rPr>
            <w:noProof/>
            <w:webHidden/>
          </w:rPr>
          <w:t>4</w:t>
        </w:r>
        <w:r w:rsidR="004A24EC">
          <w:rPr>
            <w:noProof/>
            <w:webHidden/>
          </w:rPr>
          <w:fldChar w:fldCharType="end"/>
        </w:r>
      </w:hyperlink>
    </w:p>
    <w:p w14:paraId="7E17D934" w14:textId="691F57B4"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53" w:history="1">
        <w:r w:rsidR="004A24EC" w:rsidRPr="00CD10E7">
          <w:rPr>
            <w:rStyle w:val="Hyperlink"/>
            <w:rFonts w:ascii="Arial" w:eastAsia="Georgia" w:hAnsi="Arial" w:cs="Arial"/>
            <w:noProof/>
          </w:rPr>
          <w:t xml:space="preserve">1. </w:t>
        </w:r>
        <w:r w:rsidR="004A24EC" w:rsidRPr="00CD10E7">
          <w:rPr>
            <w:rStyle w:val="Hyperlink"/>
            <w:rFonts w:ascii="Arial" w:eastAsia="Georgia" w:hAnsi="Arial" w:cs="Arial"/>
            <w:i/>
            <w:noProof/>
          </w:rPr>
          <w:t>Award period</w:t>
        </w:r>
        <w:r w:rsidR="004A24EC">
          <w:rPr>
            <w:noProof/>
            <w:webHidden/>
          </w:rPr>
          <w:tab/>
        </w:r>
        <w:r w:rsidR="004A24EC">
          <w:rPr>
            <w:noProof/>
            <w:webHidden/>
          </w:rPr>
          <w:fldChar w:fldCharType="begin"/>
        </w:r>
        <w:r w:rsidR="004A24EC">
          <w:rPr>
            <w:noProof/>
            <w:webHidden/>
          </w:rPr>
          <w:instrText xml:space="preserve"> PAGEREF _Toc96858953 \h </w:instrText>
        </w:r>
        <w:r w:rsidR="004A24EC">
          <w:rPr>
            <w:noProof/>
            <w:webHidden/>
          </w:rPr>
        </w:r>
        <w:r w:rsidR="004A24EC">
          <w:rPr>
            <w:noProof/>
            <w:webHidden/>
          </w:rPr>
          <w:fldChar w:fldCharType="separate"/>
        </w:r>
        <w:r w:rsidR="004A24EC">
          <w:rPr>
            <w:noProof/>
            <w:webHidden/>
          </w:rPr>
          <w:t>4</w:t>
        </w:r>
        <w:r w:rsidR="004A24EC">
          <w:rPr>
            <w:noProof/>
            <w:webHidden/>
          </w:rPr>
          <w:fldChar w:fldCharType="end"/>
        </w:r>
      </w:hyperlink>
    </w:p>
    <w:p w14:paraId="73F49839" w14:textId="07859CB7"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54" w:history="1">
        <w:r w:rsidR="004A24EC" w:rsidRPr="00CD10E7">
          <w:rPr>
            <w:rStyle w:val="Hyperlink"/>
            <w:rFonts w:ascii="Arial" w:eastAsia="Georgia" w:hAnsi="Arial" w:cs="Arial"/>
            <w:noProof/>
          </w:rPr>
          <w:t xml:space="preserve">2. </w:t>
        </w:r>
        <w:r w:rsidR="004A24EC" w:rsidRPr="00CD10E7">
          <w:rPr>
            <w:rStyle w:val="Hyperlink"/>
            <w:rFonts w:ascii="Arial" w:eastAsia="Georgia" w:hAnsi="Arial" w:cs="Arial"/>
            <w:i/>
            <w:noProof/>
          </w:rPr>
          <w:t>Available Funds</w:t>
        </w:r>
        <w:r w:rsidR="004A24EC">
          <w:rPr>
            <w:noProof/>
            <w:webHidden/>
          </w:rPr>
          <w:tab/>
        </w:r>
        <w:r w:rsidR="004A24EC">
          <w:rPr>
            <w:noProof/>
            <w:webHidden/>
          </w:rPr>
          <w:fldChar w:fldCharType="begin"/>
        </w:r>
        <w:r w:rsidR="004A24EC">
          <w:rPr>
            <w:noProof/>
            <w:webHidden/>
          </w:rPr>
          <w:instrText xml:space="preserve"> PAGEREF _Toc96858954 \h </w:instrText>
        </w:r>
        <w:r w:rsidR="004A24EC">
          <w:rPr>
            <w:noProof/>
            <w:webHidden/>
          </w:rPr>
        </w:r>
        <w:r w:rsidR="004A24EC">
          <w:rPr>
            <w:noProof/>
            <w:webHidden/>
          </w:rPr>
          <w:fldChar w:fldCharType="separate"/>
        </w:r>
        <w:r w:rsidR="004A24EC">
          <w:rPr>
            <w:noProof/>
            <w:webHidden/>
          </w:rPr>
          <w:t>4</w:t>
        </w:r>
        <w:r w:rsidR="004A24EC">
          <w:rPr>
            <w:noProof/>
            <w:webHidden/>
          </w:rPr>
          <w:fldChar w:fldCharType="end"/>
        </w:r>
      </w:hyperlink>
    </w:p>
    <w:p w14:paraId="0980B820" w14:textId="2AC7AD82" w:rsidR="004A24EC" w:rsidRDefault="0034255A">
      <w:pPr>
        <w:pStyle w:val="TOC1"/>
        <w:tabs>
          <w:tab w:val="left" w:pos="660"/>
          <w:tab w:val="right" w:leader="dot" w:pos="9350"/>
        </w:tabs>
        <w:rPr>
          <w:rFonts w:asciiTheme="minorHAnsi" w:eastAsiaTheme="minorEastAsia" w:hAnsiTheme="minorHAnsi" w:cstheme="minorBidi"/>
          <w:noProof/>
          <w:color w:val="auto"/>
          <w:sz w:val="22"/>
          <w:szCs w:val="22"/>
        </w:rPr>
      </w:pPr>
      <w:hyperlink w:anchor="_Toc96858955" w:history="1">
        <w:r w:rsidR="004A24EC" w:rsidRPr="00CD10E7">
          <w:rPr>
            <w:rStyle w:val="Hyperlink"/>
            <w:rFonts w:ascii="Arial" w:eastAsia="Georgia" w:hAnsi="Arial" w:cs="Arial"/>
            <w:b/>
            <w:noProof/>
          </w:rPr>
          <w:t>C.</w:t>
        </w:r>
        <w:r w:rsidR="004A24EC">
          <w:rPr>
            <w:rFonts w:asciiTheme="minorHAnsi" w:eastAsiaTheme="minorEastAsia" w:hAnsiTheme="minorHAnsi" w:cstheme="minorBidi"/>
            <w:noProof/>
            <w:color w:val="auto"/>
            <w:sz w:val="22"/>
            <w:szCs w:val="22"/>
          </w:rPr>
          <w:tab/>
        </w:r>
        <w:r w:rsidR="004A24EC" w:rsidRPr="00CD10E7">
          <w:rPr>
            <w:rStyle w:val="Hyperlink"/>
            <w:rFonts w:ascii="Arial" w:eastAsia="Georgia" w:hAnsi="Arial" w:cs="Arial"/>
            <w:b/>
            <w:noProof/>
          </w:rPr>
          <w:t>Eligibility Information</w:t>
        </w:r>
        <w:r w:rsidR="004A24EC">
          <w:rPr>
            <w:noProof/>
            <w:webHidden/>
          </w:rPr>
          <w:tab/>
        </w:r>
        <w:r w:rsidR="004A24EC">
          <w:rPr>
            <w:noProof/>
            <w:webHidden/>
          </w:rPr>
          <w:fldChar w:fldCharType="begin"/>
        </w:r>
        <w:r w:rsidR="004A24EC">
          <w:rPr>
            <w:noProof/>
            <w:webHidden/>
          </w:rPr>
          <w:instrText xml:space="preserve"> PAGEREF _Toc96858955 \h </w:instrText>
        </w:r>
        <w:r w:rsidR="004A24EC">
          <w:rPr>
            <w:noProof/>
            <w:webHidden/>
          </w:rPr>
        </w:r>
        <w:r w:rsidR="004A24EC">
          <w:rPr>
            <w:noProof/>
            <w:webHidden/>
          </w:rPr>
          <w:fldChar w:fldCharType="separate"/>
        </w:r>
        <w:r w:rsidR="004A24EC">
          <w:rPr>
            <w:noProof/>
            <w:webHidden/>
          </w:rPr>
          <w:t>4</w:t>
        </w:r>
        <w:r w:rsidR="004A24EC">
          <w:rPr>
            <w:noProof/>
            <w:webHidden/>
          </w:rPr>
          <w:fldChar w:fldCharType="end"/>
        </w:r>
      </w:hyperlink>
    </w:p>
    <w:p w14:paraId="2A244904" w14:textId="15918098"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56" w:history="1">
        <w:r w:rsidR="004A24EC" w:rsidRPr="00CD10E7">
          <w:rPr>
            <w:rStyle w:val="Hyperlink"/>
            <w:rFonts w:ascii="Arial" w:eastAsia="Georgia" w:hAnsi="Arial" w:cs="Arial"/>
            <w:noProof/>
          </w:rPr>
          <w:t xml:space="preserve">1. </w:t>
        </w:r>
        <w:r w:rsidR="004A24EC" w:rsidRPr="00CD10E7">
          <w:rPr>
            <w:rStyle w:val="Hyperlink"/>
            <w:rFonts w:ascii="Arial" w:eastAsia="Georgia" w:hAnsi="Arial" w:cs="Arial"/>
            <w:i/>
            <w:noProof/>
          </w:rPr>
          <w:t>Eligible Applicants</w:t>
        </w:r>
        <w:r w:rsidR="004A24EC">
          <w:rPr>
            <w:noProof/>
            <w:webHidden/>
          </w:rPr>
          <w:tab/>
        </w:r>
        <w:r w:rsidR="004A24EC">
          <w:rPr>
            <w:noProof/>
            <w:webHidden/>
          </w:rPr>
          <w:fldChar w:fldCharType="begin"/>
        </w:r>
        <w:r w:rsidR="004A24EC">
          <w:rPr>
            <w:noProof/>
            <w:webHidden/>
          </w:rPr>
          <w:instrText xml:space="preserve"> PAGEREF _Toc96858956 \h </w:instrText>
        </w:r>
        <w:r w:rsidR="004A24EC">
          <w:rPr>
            <w:noProof/>
            <w:webHidden/>
          </w:rPr>
        </w:r>
        <w:r w:rsidR="004A24EC">
          <w:rPr>
            <w:noProof/>
            <w:webHidden/>
          </w:rPr>
          <w:fldChar w:fldCharType="separate"/>
        </w:r>
        <w:r w:rsidR="004A24EC">
          <w:rPr>
            <w:noProof/>
            <w:webHidden/>
          </w:rPr>
          <w:t>5</w:t>
        </w:r>
        <w:r w:rsidR="004A24EC">
          <w:rPr>
            <w:noProof/>
            <w:webHidden/>
          </w:rPr>
          <w:fldChar w:fldCharType="end"/>
        </w:r>
      </w:hyperlink>
    </w:p>
    <w:p w14:paraId="4D11EA6E" w14:textId="67F664A7"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57" w:history="1">
        <w:r w:rsidR="004A24EC" w:rsidRPr="00CD10E7">
          <w:rPr>
            <w:rStyle w:val="Hyperlink"/>
            <w:rFonts w:ascii="Arial" w:eastAsia="Georgia" w:hAnsi="Arial" w:cs="Arial"/>
            <w:noProof/>
          </w:rPr>
          <w:t xml:space="preserve">2. </w:t>
        </w:r>
        <w:r w:rsidR="004A24EC" w:rsidRPr="00CD10E7">
          <w:rPr>
            <w:rStyle w:val="Hyperlink"/>
            <w:rFonts w:ascii="Arial" w:eastAsia="Georgia" w:hAnsi="Arial" w:cs="Arial"/>
            <w:i/>
            <w:noProof/>
          </w:rPr>
          <w:t>Cost Sharing or Matching</w:t>
        </w:r>
        <w:r w:rsidR="004A24EC">
          <w:rPr>
            <w:noProof/>
            <w:webHidden/>
          </w:rPr>
          <w:tab/>
        </w:r>
        <w:r w:rsidR="004A24EC">
          <w:rPr>
            <w:noProof/>
            <w:webHidden/>
          </w:rPr>
          <w:fldChar w:fldCharType="begin"/>
        </w:r>
        <w:r w:rsidR="004A24EC">
          <w:rPr>
            <w:noProof/>
            <w:webHidden/>
          </w:rPr>
          <w:instrText xml:space="preserve"> PAGEREF _Toc96858957 \h </w:instrText>
        </w:r>
        <w:r w:rsidR="004A24EC">
          <w:rPr>
            <w:noProof/>
            <w:webHidden/>
          </w:rPr>
        </w:r>
        <w:r w:rsidR="004A24EC">
          <w:rPr>
            <w:noProof/>
            <w:webHidden/>
          </w:rPr>
          <w:fldChar w:fldCharType="separate"/>
        </w:r>
        <w:r w:rsidR="004A24EC">
          <w:rPr>
            <w:noProof/>
            <w:webHidden/>
          </w:rPr>
          <w:t>5</w:t>
        </w:r>
        <w:r w:rsidR="004A24EC">
          <w:rPr>
            <w:noProof/>
            <w:webHidden/>
          </w:rPr>
          <w:fldChar w:fldCharType="end"/>
        </w:r>
      </w:hyperlink>
    </w:p>
    <w:p w14:paraId="435B5ED8" w14:textId="03A9F310"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58" w:history="1">
        <w:r w:rsidR="004A24EC" w:rsidRPr="00CD10E7">
          <w:rPr>
            <w:rStyle w:val="Hyperlink"/>
            <w:rFonts w:ascii="Arial" w:eastAsia="Georgia" w:hAnsi="Arial" w:cs="Arial"/>
            <w:noProof/>
          </w:rPr>
          <w:t xml:space="preserve">3. </w:t>
        </w:r>
        <w:r w:rsidR="004A24EC" w:rsidRPr="00CD10E7">
          <w:rPr>
            <w:rStyle w:val="Hyperlink"/>
            <w:rFonts w:ascii="Arial" w:eastAsia="Georgia" w:hAnsi="Arial" w:cs="Arial"/>
            <w:i/>
            <w:noProof/>
          </w:rPr>
          <w:t>Indirect Cost Rate</w:t>
        </w:r>
        <w:r w:rsidR="004A24EC">
          <w:rPr>
            <w:noProof/>
            <w:webHidden/>
          </w:rPr>
          <w:tab/>
        </w:r>
        <w:r w:rsidR="004A24EC">
          <w:rPr>
            <w:noProof/>
            <w:webHidden/>
          </w:rPr>
          <w:fldChar w:fldCharType="begin"/>
        </w:r>
        <w:r w:rsidR="004A24EC">
          <w:rPr>
            <w:noProof/>
            <w:webHidden/>
          </w:rPr>
          <w:instrText xml:space="preserve"> PAGEREF _Toc96858958 \h </w:instrText>
        </w:r>
        <w:r w:rsidR="004A24EC">
          <w:rPr>
            <w:noProof/>
            <w:webHidden/>
          </w:rPr>
        </w:r>
        <w:r w:rsidR="004A24EC">
          <w:rPr>
            <w:noProof/>
            <w:webHidden/>
          </w:rPr>
          <w:fldChar w:fldCharType="separate"/>
        </w:r>
        <w:r w:rsidR="004A24EC">
          <w:rPr>
            <w:noProof/>
            <w:webHidden/>
          </w:rPr>
          <w:t>5</w:t>
        </w:r>
        <w:r w:rsidR="004A24EC">
          <w:rPr>
            <w:noProof/>
            <w:webHidden/>
          </w:rPr>
          <w:fldChar w:fldCharType="end"/>
        </w:r>
      </w:hyperlink>
    </w:p>
    <w:p w14:paraId="235258FD" w14:textId="17F3D146" w:rsidR="004A24EC" w:rsidRDefault="0034255A">
      <w:pPr>
        <w:pStyle w:val="TOC1"/>
        <w:tabs>
          <w:tab w:val="left" w:pos="660"/>
          <w:tab w:val="right" w:leader="dot" w:pos="9350"/>
        </w:tabs>
        <w:rPr>
          <w:rFonts w:asciiTheme="minorHAnsi" w:eastAsiaTheme="minorEastAsia" w:hAnsiTheme="minorHAnsi" w:cstheme="minorBidi"/>
          <w:noProof/>
          <w:color w:val="auto"/>
          <w:sz w:val="22"/>
          <w:szCs w:val="22"/>
        </w:rPr>
      </w:pPr>
      <w:hyperlink w:anchor="_Toc96858959" w:history="1">
        <w:r w:rsidR="004A24EC" w:rsidRPr="00CD10E7">
          <w:rPr>
            <w:rStyle w:val="Hyperlink"/>
            <w:rFonts w:ascii="Arial" w:eastAsia="Georgia" w:hAnsi="Arial" w:cs="Arial"/>
            <w:b/>
            <w:noProof/>
          </w:rPr>
          <w:t>D.</w:t>
        </w:r>
        <w:r w:rsidR="004A24EC">
          <w:rPr>
            <w:rFonts w:asciiTheme="minorHAnsi" w:eastAsiaTheme="minorEastAsia" w:hAnsiTheme="minorHAnsi" w:cstheme="minorBidi"/>
            <w:noProof/>
            <w:color w:val="auto"/>
            <w:sz w:val="22"/>
            <w:szCs w:val="22"/>
          </w:rPr>
          <w:tab/>
        </w:r>
        <w:r w:rsidR="004A24EC" w:rsidRPr="00CD10E7">
          <w:rPr>
            <w:rStyle w:val="Hyperlink"/>
            <w:rFonts w:ascii="Arial" w:eastAsia="Georgia" w:hAnsi="Arial" w:cs="Arial"/>
            <w:b/>
            <w:noProof/>
          </w:rPr>
          <w:t>Application and Submission Information</w:t>
        </w:r>
        <w:r w:rsidR="004A24EC">
          <w:rPr>
            <w:noProof/>
            <w:webHidden/>
          </w:rPr>
          <w:tab/>
        </w:r>
        <w:r w:rsidR="004A24EC">
          <w:rPr>
            <w:noProof/>
            <w:webHidden/>
          </w:rPr>
          <w:fldChar w:fldCharType="begin"/>
        </w:r>
        <w:r w:rsidR="004A24EC">
          <w:rPr>
            <w:noProof/>
            <w:webHidden/>
          </w:rPr>
          <w:instrText xml:space="preserve"> PAGEREF _Toc96858959 \h </w:instrText>
        </w:r>
        <w:r w:rsidR="004A24EC">
          <w:rPr>
            <w:noProof/>
            <w:webHidden/>
          </w:rPr>
        </w:r>
        <w:r w:rsidR="004A24EC">
          <w:rPr>
            <w:noProof/>
            <w:webHidden/>
          </w:rPr>
          <w:fldChar w:fldCharType="separate"/>
        </w:r>
        <w:r w:rsidR="004A24EC">
          <w:rPr>
            <w:noProof/>
            <w:webHidden/>
          </w:rPr>
          <w:t>6</w:t>
        </w:r>
        <w:r w:rsidR="004A24EC">
          <w:rPr>
            <w:noProof/>
            <w:webHidden/>
          </w:rPr>
          <w:fldChar w:fldCharType="end"/>
        </w:r>
      </w:hyperlink>
    </w:p>
    <w:p w14:paraId="292CB78E" w14:textId="06233280"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60" w:history="1">
        <w:r w:rsidR="004A24EC" w:rsidRPr="00CD10E7">
          <w:rPr>
            <w:rStyle w:val="Hyperlink"/>
            <w:rFonts w:ascii="Arial" w:eastAsia="Georgia" w:hAnsi="Arial" w:cs="Arial"/>
            <w:noProof/>
          </w:rPr>
          <w:t xml:space="preserve">1. </w:t>
        </w:r>
        <w:r w:rsidR="004A24EC" w:rsidRPr="00CD10E7">
          <w:rPr>
            <w:rStyle w:val="Hyperlink"/>
            <w:rFonts w:ascii="Arial" w:eastAsia="Georgia" w:hAnsi="Arial" w:cs="Arial"/>
            <w:i/>
            <w:noProof/>
          </w:rPr>
          <w:t>Accessing Application Package</w:t>
        </w:r>
        <w:r w:rsidR="004A24EC">
          <w:rPr>
            <w:noProof/>
            <w:webHidden/>
          </w:rPr>
          <w:tab/>
        </w:r>
        <w:r w:rsidR="004A24EC">
          <w:rPr>
            <w:noProof/>
            <w:webHidden/>
          </w:rPr>
          <w:fldChar w:fldCharType="begin"/>
        </w:r>
        <w:r w:rsidR="004A24EC">
          <w:rPr>
            <w:noProof/>
            <w:webHidden/>
          </w:rPr>
          <w:instrText xml:space="preserve"> PAGEREF _Toc96858960 \h </w:instrText>
        </w:r>
        <w:r w:rsidR="004A24EC">
          <w:rPr>
            <w:noProof/>
            <w:webHidden/>
          </w:rPr>
        </w:r>
        <w:r w:rsidR="004A24EC">
          <w:rPr>
            <w:noProof/>
            <w:webHidden/>
          </w:rPr>
          <w:fldChar w:fldCharType="separate"/>
        </w:r>
        <w:r w:rsidR="004A24EC">
          <w:rPr>
            <w:noProof/>
            <w:webHidden/>
          </w:rPr>
          <w:t>6</w:t>
        </w:r>
        <w:r w:rsidR="004A24EC">
          <w:rPr>
            <w:noProof/>
            <w:webHidden/>
          </w:rPr>
          <w:fldChar w:fldCharType="end"/>
        </w:r>
      </w:hyperlink>
    </w:p>
    <w:p w14:paraId="338A8DAA" w14:textId="1FE13267"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61" w:history="1">
        <w:r w:rsidR="004A24EC" w:rsidRPr="00CD10E7">
          <w:rPr>
            <w:rStyle w:val="Hyperlink"/>
            <w:rFonts w:ascii="Arial" w:eastAsia="Georgia" w:hAnsi="Arial" w:cs="Arial"/>
            <w:noProof/>
          </w:rPr>
          <w:t xml:space="preserve">2. </w:t>
        </w:r>
        <w:r w:rsidR="004A24EC" w:rsidRPr="00CD10E7">
          <w:rPr>
            <w:rStyle w:val="Hyperlink"/>
            <w:rFonts w:ascii="Arial" w:eastAsia="Georgia" w:hAnsi="Arial" w:cs="Arial"/>
            <w:i/>
            <w:noProof/>
          </w:rPr>
          <w:t>Content and Form of Application Submission</w:t>
        </w:r>
        <w:r w:rsidR="004A24EC">
          <w:rPr>
            <w:noProof/>
            <w:webHidden/>
          </w:rPr>
          <w:tab/>
        </w:r>
        <w:r w:rsidR="004A24EC">
          <w:rPr>
            <w:noProof/>
            <w:webHidden/>
          </w:rPr>
          <w:fldChar w:fldCharType="begin"/>
        </w:r>
        <w:r w:rsidR="004A24EC">
          <w:rPr>
            <w:noProof/>
            <w:webHidden/>
          </w:rPr>
          <w:instrText xml:space="preserve"> PAGEREF _Toc96858961 \h </w:instrText>
        </w:r>
        <w:r w:rsidR="004A24EC">
          <w:rPr>
            <w:noProof/>
            <w:webHidden/>
          </w:rPr>
        </w:r>
        <w:r w:rsidR="004A24EC">
          <w:rPr>
            <w:noProof/>
            <w:webHidden/>
          </w:rPr>
          <w:fldChar w:fldCharType="separate"/>
        </w:r>
        <w:r w:rsidR="004A24EC">
          <w:rPr>
            <w:noProof/>
            <w:webHidden/>
          </w:rPr>
          <w:t>6</w:t>
        </w:r>
        <w:r w:rsidR="004A24EC">
          <w:rPr>
            <w:noProof/>
            <w:webHidden/>
          </w:rPr>
          <w:fldChar w:fldCharType="end"/>
        </w:r>
      </w:hyperlink>
    </w:p>
    <w:p w14:paraId="65698CBF" w14:textId="64C1A712"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62" w:history="1">
        <w:r w:rsidR="004A24EC" w:rsidRPr="00CD10E7">
          <w:rPr>
            <w:rStyle w:val="Hyperlink"/>
            <w:rFonts w:ascii="Arial" w:eastAsia="Georgia" w:hAnsi="Arial" w:cs="Arial"/>
            <w:noProof/>
          </w:rPr>
          <w:t xml:space="preserve">3. </w:t>
        </w:r>
        <w:r w:rsidR="004A24EC" w:rsidRPr="00CD10E7">
          <w:rPr>
            <w:rStyle w:val="Hyperlink"/>
            <w:rFonts w:ascii="Arial" w:eastAsia="Georgia" w:hAnsi="Arial" w:cs="Arial"/>
            <w:i/>
            <w:noProof/>
          </w:rPr>
          <w:t>Dun and Bradstreet Universal Numbering System (DUNS) Number and System for Award Management (SAM)</w:t>
        </w:r>
        <w:r w:rsidR="004A24EC">
          <w:rPr>
            <w:noProof/>
            <w:webHidden/>
          </w:rPr>
          <w:tab/>
        </w:r>
        <w:r w:rsidR="004A24EC">
          <w:rPr>
            <w:noProof/>
            <w:webHidden/>
          </w:rPr>
          <w:fldChar w:fldCharType="begin"/>
        </w:r>
        <w:r w:rsidR="004A24EC">
          <w:rPr>
            <w:noProof/>
            <w:webHidden/>
          </w:rPr>
          <w:instrText xml:space="preserve"> PAGEREF _Toc96858962 \h </w:instrText>
        </w:r>
        <w:r w:rsidR="004A24EC">
          <w:rPr>
            <w:noProof/>
            <w:webHidden/>
          </w:rPr>
        </w:r>
        <w:r w:rsidR="004A24EC">
          <w:rPr>
            <w:noProof/>
            <w:webHidden/>
          </w:rPr>
          <w:fldChar w:fldCharType="separate"/>
        </w:r>
        <w:r w:rsidR="004A24EC">
          <w:rPr>
            <w:noProof/>
            <w:webHidden/>
          </w:rPr>
          <w:t>7</w:t>
        </w:r>
        <w:r w:rsidR="004A24EC">
          <w:rPr>
            <w:noProof/>
            <w:webHidden/>
          </w:rPr>
          <w:fldChar w:fldCharType="end"/>
        </w:r>
      </w:hyperlink>
    </w:p>
    <w:p w14:paraId="1D495AFF" w14:textId="72D2E7D3"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63" w:history="1">
        <w:r w:rsidR="004A24EC" w:rsidRPr="00CD10E7">
          <w:rPr>
            <w:rStyle w:val="Hyperlink"/>
            <w:rFonts w:ascii="Arial" w:eastAsia="Georgia" w:hAnsi="Arial" w:cs="Arial"/>
            <w:noProof/>
          </w:rPr>
          <w:t xml:space="preserve">4. </w:t>
        </w:r>
        <w:r w:rsidR="004A24EC" w:rsidRPr="00CD10E7">
          <w:rPr>
            <w:rStyle w:val="Hyperlink"/>
            <w:rFonts w:ascii="Arial" w:eastAsia="Georgia" w:hAnsi="Arial" w:cs="Arial"/>
            <w:i/>
            <w:noProof/>
          </w:rPr>
          <w:t>Submission Dates, Times, and Method</w:t>
        </w:r>
        <w:r w:rsidR="004A24EC">
          <w:rPr>
            <w:noProof/>
            <w:webHidden/>
          </w:rPr>
          <w:tab/>
        </w:r>
        <w:r w:rsidR="004A24EC">
          <w:rPr>
            <w:noProof/>
            <w:webHidden/>
          </w:rPr>
          <w:fldChar w:fldCharType="begin"/>
        </w:r>
        <w:r w:rsidR="004A24EC">
          <w:rPr>
            <w:noProof/>
            <w:webHidden/>
          </w:rPr>
          <w:instrText xml:space="preserve"> PAGEREF _Toc96858963 \h </w:instrText>
        </w:r>
        <w:r w:rsidR="004A24EC">
          <w:rPr>
            <w:noProof/>
            <w:webHidden/>
          </w:rPr>
        </w:r>
        <w:r w:rsidR="004A24EC">
          <w:rPr>
            <w:noProof/>
            <w:webHidden/>
          </w:rPr>
          <w:fldChar w:fldCharType="separate"/>
        </w:r>
        <w:r w:rsidR="004A24EC">
          <w:rPr>
            <w:noProof/>
            <w:webHidden/>
          </w:rPr>
          <w:t>8</w:t>
        </w:r>
        <w:r w:rsidR="004A24EC">
          <w:rPr>
            <w:noProof/>
            <w:webHidden/>
          </w:rPr>
          <w:fldChar w:fldCharType="end"/>
        </w:r>
      </w:hyperlink>
    </w:p>
    <w:p w14:paraId="2234B9C9" w14:textId="66EEE1BE"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64" w:history="1">
        <w:r w:rsidR="004A24EC" w:rsidRPr="00CD10E7">
          <w:rPr>
            <w:rStyle w:val="Hyperlink"/>
            <w:rFonts w:ascii="Arial" w:eastAsia="Georgia" w:hAnsi="Arial" w:cs="Arial"/>
            <w:noProof/>
          </w:rPr>
          <w:t xml:space="preserve">5. </w:t>
        </w:r>
        <w:r w:rsidR="004A24EC" w:rsidRPr="00CD10E7">
          <w:rPr>
            <w:rStyle w:val="Hyperlink"/>
            <w:rFonts w:ascii="Arial" w:eastAsia="Georgia" w:hAnsi="Arial" w:cs="Arial"/>
            <w:i/>
            <w:noProof/>
          </w:rPr>
          <w:t>Application Questions</w:t>
        </w:r>
        <w:r w:rsidR="004A24EC">
          <w:rPr>
            <w:noProof/>
            <w:webHidden/>
          </w:rPr>
          <w:tab/>
        </w:r>
        <w:r w:rsidR="004A24EC">
          <w:rPr>
            <w:noProof/>
            <w:webHidden/>
          </w:rPr>
          <w:fldChar w:fldCharType="begin"/>
        </w:r>
        <w:r w:rsidR="004A24EC">
          <w:rPr>
            <w:noProof/>
            <w:webHidden/>
          </w:rPr>
          <w:instrText xml:space="preserve"> PAGEREF _Toc96858964 \h </w:instrText>
        </w:r>
        <w:r w:rsidR="004A24EC">
          <w:rPr>
            <w:noProof/>
            <w:webHidden/>
          </w:rPr>
        </w:r>
        <w:r w:rsidR="004A24EC">
          <w:rPr>
            <w:noProof/>
            <w:webHidden/>
          </w:rPr>
          <w:fldChar w:fldCharType="separate"/>
        </w:r>
        <w:r w:rsidR="004A24EC">
          <w:rPr>
            <w:noProof/>
            <w:webHidden/>
          </w:rPr>
          <w:t>8</w:t>
        </w:r>
        <w:r w:rsidR="004A24EC">
          <w:rPr>
            <w:noProof/>
            <w:webHidden/>
          </w:rPr>
          <w:fldChar w:fldCharType="end"/>
        </w:r>
      </w:hyperlink>
    </w:p>
    <w:p w14:paraId="5BC822FE" w14:textId="2F94EA74"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65" w:history="1">
        <w:r w:rsidR="004A24EC" w:rsidRPr="00CD10E7">
          <w:rPr>
            <w:rStyle w:val="Hyperlink"/>
            <w:rFonts w:ascii="Arial" w:eastAsia="Georgia" w:hAnsi="Arial" w:cs="Arial"/>
            <w:noProof/>
          </w:rPr>
          <w:t xml:space="preserve">6. </w:t>
        </w:r>
        <w:r w:rsidR="004A24EC" w:rsidRPr="00CD10E7">
          <w:rPr>
            <w:rStyle w:val="Hyperlink"/>
            <w:rFonts w:ascii="Arial" w:eastAsia="Georgia" w:hAnsi="Arial" w:cs="Arial"/>
            <w:i/>
            <w:noProof/>
          </w:rPr>
          <w:t>Funding Restrictions</w:t>
        </w:r>
        <w:r w:rsidR="004A24EC">
          <w:rPr>
            <w:noProof/>
            <w:webHidden/>
          </w:rPr>
          <w:tab/>
        </w:r>
        <w:r w:rsidR="004A24EC">
          <w:rPr>
            <w:noProof/>
            <w:webHidden/>
          </w:rPr>
          <w:fldChar w:fldCharType="begin"/>
        </w:r>
        <w:r w:rsidR="004A24EC">
          <w:rPr>
            <w:noProof/>
            <w:webHidden/>
          </w:rPr>
          <w:instrText xml:space="preserve"> PAGEREF _Toc96858965 \h </w:instrText>
        </w:r>
        <w:r w:rsidR="004A24EC">
          <w:rPr>
            <w:noProof/>
            <w:webHidden/>
          </w:rPr>
        </w:r>
        <w:r w:rsidR="004A24EC">
          <w:rPr>
            <w:noProof/>
            <w:webHidden/>
          </w:rPr>
          <w:fldChar w:fldCharType="separate"/>
        </w:r>
        <w:r w:rsidR="004A24EC">
          <w:rPr>
            <w:noProof/>
            <w:webHidden/>
          </w:rPr>
          <w:t>8</w:t>
        </w:r>
        <w:r w:rsidR="004A24EC">
          <w:rPr>
            <w:noProof/>
            <w:webHidden/>
          </w:rPr>
          <w:fldChar w:fldCharType="end"/>
        </w:r>
      </w:hyperlink>
    </w:p>
    <w:p w14:paraId="27F35559" w14:textId="7B7876DA"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66" w:history="1">
        <w:r w:rsidR="004A24EC" w:rsidRPr="00CD10E7">
          <w:rPr>
            <w:rStyle w:val="Hyperlink"/>
            <w:rFonts w:ascii="Arial" w:eastAsia="Georgia" w:hAnsi="Arial" w:cs="Arial"/>
            <w:noProof/>
          </w:rPr>
          <w:t xml:space="preserve">8. </w:t>
        </w:r>
        <w:r w:rsidR="004A24EC" w:rsidRPr="00CD10E7">
          <w:rPr>
            <w:rStyle w:val="Hyperlink"/>
            <w:rFonts w:ascii="Arial" w:eastAsia="Georgia" w:hAnsi="Arial" w:cs="Arial"/>
            <w:i/>
            <w:noProof/>
          </w:rPr>
          <w:t>Prior to Submitting the Application</w:t>
        </w:r>
        <w:r w:rsidR="004A24EC">
          <w:rPr>
            <w:noProof/>
            <w:webHidden/>
          </w:rPr>
          <w:tab/>
        </w:r>
        <w:r w:rsidR="004A24EC">
          <w:rPr>
            <w:noProof/>
            <w:webHidden/>
          </w:rPr>
          <w:fldChar w:fldCharType="begin"/>
        </w:r>
        <w:r w:rsidR="004A24EC">
          <w:rPr>
            <w:noProof/>
            <w:webHidden/>
          </w:rPr>
          <w:instrText xml:space="preserve"> PAGEREF _Toc96858966 \h </w:instrText>
        </w:r>
        <w:r w:rsidR="004A24EC">
          <w:rPr>
            <w:noProof/>
            <w:webHidden/>
          </w:rPr>
        </w:r>
        <w:r w:rsidR="004A24EC">
          <w:rPr>
            <w:noProof/>
            <w:webHidden/>
          </w:rPr>
          <w:fldChar w:fldCharType="separate"/>
        </w:r>
        <w:r w:rsidR="004A24EC">
          <w:rPr>
            <w:noProof/>
            <w:webHidden/>
          </w:rPr>
          <w:t>11</w:t>
        </w:r>
        <w:r w:rsidR="004A24EC">
          <w:rPr>
            <w:noProof/>
            <w:webHidden/>
          </w:rPr>
          <w:fldChar w:fldCharType="end"/>
        </w:r>
      </w:hyperlink>
    </w:p>
    <w:p w14:paraId="3D1E0076" w14:textId="5B645CFA" w:rsidR="004A24EC" w:rsidRDefault="0034255A">
      <w:pPr>
        <w:pStyle w:val="TOC1"/>
        <w:tabs>
          <w:tab w:val="left" w:pos="660"/>
          <w:tab w:val="right" w:leader="dot" w:pos="9350"/>
        </w:tabs>
        <w:rPr>
          <w:rFonts w:asciiTheme="minorHAnsi" w:eastAsiaTheme="minorEastAsia" w:hAnsiTheme="minorHAnsi" w:cstheme="minorBidi"/>
          <w:noProof/>
          <w:color w:val="auto"/>
          <w:sz w:val="22"/>
          <w:szCs w:val="22"/>
        </w:rPr>
      </w:pPr>
      <w:hyperlink w:anchor="_Toc96858967" w:history="1">
        <w:r w:rsidR="004A24EC" w:rsidRPr="00CD10E7">
          <w:rPr>
            <w:rStyle w:val="Hyperlink"/>
            <w:rFonts w:ascii="Arial" w:eastAsia="Georgia" w:hAnsi="Arial" w:cs="Arial"/>
            <w:b/>
            <w:noProof/>
          </w:rPr>
          <w:t>E.</w:t>
        </w:r>
        <w:r w:rsidR="004A24EC">
          <w:rPr>
            <w:rFonts w:asciiTheme="minorHAnsi" w:eastAsiaTheme="minorEastAsia" w:hAnsiTheme="minorHAnsi" w:cstheme="minorBidi"/>
            <w:noProof/>
            <w:color w:val="auto"/>
            <w:sz w:val="22"/>
            <w:szCs w:val="22"/>
          </w:rPr>
          <w:tab/>
        </w:r>
        <w:r w:rsidR="004A24EC" w:rsidRPr="00CD10E7">
          <w:rPr>
            <w:rStyle w:val="Hyperlink"/>
            <w:rFonts w:ascii="Arial" w:eastAsia="Georgia" w:hAnsi="Arial" w:cs="Arial"/>
            <w:b/>
            <w:noProof/>
          </w:rPr>
          <w:t>Application Review Information</w:t>
        </w:r>
        <w:r w:rsidR="004A24EC">
          <w:rPr>
            <w:noProof/>
            <w:webHidden/>
          </w:rPr>
          <w:tab/>
        </w:r>
        <w:r w:rsidR="004A24EC">
          <w:rPr>
            <w:noProof/>
            <w:webHidden/>
          </w:rPr>
          <w:fldChar w:fldCharType="begin"/>
        </w:r>
        <w:r w:rsidR="004A24EC">
          <w:rPr>
            <w:noProof/>
            <w:webHidden/>
          </w:rPr>
          <w:instrText xml:space="preserve"> PAGEREF _Toc96858967 \h </w:instrText>
        </w:r>
        <w:r w:rsidR="004A24EC">
          <w:rPr>
            <w:noProof/>
            <w:webHidden/>
          </w:rPr>
        </w:r>
        <w:r w:rsidR="004A24EC">
          <w:rPr>
            <w:noProof/>
            <w:webHidden/>
          </w:rPr>
          <w:fldChar w:fldCharType="separate"/>
        </w:r>
        <w:r w:rsidR="004A24EC">
          <w:rPr>
            <w:noProof/>
            <w:webHidden/>
          </w:rPr>
          <w:t>11</w:t>
        </w:r>
        <w:r w:rsidR="004A24EC">
          <w:rPr>
            <w:noProof/>
            <w:webHidden/>
          </w:rPr>
          <w:fldChar w:fldCharType="end"/>
        </w:r>
      </w:hyperlink>
    </w:p>
    <w:p w14:paraId="4304937F" w14:textId="58BEDE89"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68" w:history="1">
        <w:r w:rsidR="004A24EC" w:rsidRPr="00CD10E7">
          <w:rPr>
            <w:rStyle w:val="Hyperlink"/>
            <w:rFonts w:ascii="Arial" w:eastAsia="Georgia" w:hAnsi="Arial" w:cs="Arial"/>
            <w:noProof/>
          </w:rPr>
          <w:t xml:space="preserve">1. </w:t>
        </w:r>
        <w:r w:rsidR="004A24EC" w:rsidRPr="00CD10E7">
          <w:rPr>
            <w:rStyle w:val="Hyperlink"/>
            <w:rFonts w:ascii="Arial" w:eastAsia="Georgia" w:hAnsi="Arial" w:cs="Arial"/>
            <w:i/>
            <w:noProof/>
          </w:rPr>
          <w:t>Criteria</w:t>
        </w:r>
        <w:r w:rsidR="004A24EC">
          <w:rPr>
            <w:noProof/>
            <w:webHidden/>
          </w:rPr>
          <w:tab/>
        </w:r>
        <w:r w:rsidR="004A24EC">
          <w:rPr>
            <w:noProof/>
            <w:webHidden/>
          </w:rPr>
          <w:fldChar w:fldCharType="begin"/>
        </w:r>
        <w:r w:rsidR="004A24EC">
          <w:rPr>
            <w:noProof/>
            <w:webHidden/>
          </w:rPr>
          <w:instrText xml:space="preserve"> PAGEREF _Toc96858968 \h </w:instrText>
        </w:r>
        <w:r w:rsidR="004A24EC">
          <w:rPr>
            <w:noProof/>
            <w:webHidden/>
          </w:rPr>
        </w:r>
        <w:r w:rsidR="004A24EC">
          <w:rPr>
            <w:noProof/>
            <w:webHidden/>
          </w:rPr>
          <w:fldChar w:fldCharType="separate"/>
        </w:r>
        <w:r w:rsidR="004A24EC">
          <w:rPr>
            <w:noProof/>
            <w:webHidden/>
          </w:rPr>
          <w:t>11</w:t>
        </w:r>
        <w:r w:rsidR="004A24EC">
          <w:rPr>
            <w:noProof/>
            <w:webHidden/>
          </w:rPr>
          <w:fldChar w:fldCharType="end"/>
        </w:r>
      </w:hyperlink>
    </w:p>
    <w:p w14:paraId="219B46CE" w14:textId="0B48A34A"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69" w:history="1">
        <w:r w:rsidR="004A24EC" w:rsidRPr="00CD10E7">
          <w:rPr>
            <w:rStyle w:val="Hyperlink"/>
            <w:rFonts w:ascii="Arial" w:eastAsia="Georgia" w:hAnsi="Arial" w:cs="Arial"/>
            <w:noProof/>
          </w:rPr>
          <w:t xml:space="preserve">2. </w:t>
        </w:r>
        <w:r w:rsidR="004A24EC" w:rsidRPr="00CD10E7">
          <w:rPr>
            <w:rStyle w:val="Hyperlink"/>
            <w:rFonts w:ascii="Arial" w:eastAsia="Georgia" w:hAnsi="Arial" w:cs="Arial"/>
            <w:i/>
            <w:noProof/>
          </w:rPr>
          <w:t>Review and Selection Process</w:t>
        </w:r>
        <w:r w:rsidR="004A24EC">
          <w:rPr>
            <w:noProof/>
            <w:webHidden/>
          </w:rPr>
          <w:tab/>
        </w:r>
        <w:r w:rsidR="004A24EC">
          <w:rPr>
            <w:noProof/>
            <w:webHidden/>
          </w:rPr>
          <w:fldChar w:fldCharType="begin"/>
        </w:r>
        <w:r w:rsidR="004A24EC">
          <w:rPr>
            <w:noProof/>
            <w:webHidden/>
          </w:rPr>
          <w:instrText xml:space="preserve"> PAGEREF _Toc96858969 \h </w:instrText>
        </w:r>
        <w:r w:rsidR="004A24EC">
          <w:rPr>
            <w:noProof/>
            <w:webHidden/>
          </w:rPr>
        </w:r>
        <w:r w:rsidR="004A24EC">
          <w:rPr>
            <w:noProof/>
            <w:webHidden/>
          </w:rPr>
          <w:fldChar w:fldCharType="separate"/>
        </w:r>
        <w:r w:rsidR="004A24EC">
          <w:rPr>
            <w:noProof/>
            <w:webHidden/>
          </w:rPr>
          <w:t>13</w:t>
        </w:r>
        <w:r w:rsidR="004A24EC">
          <w:rPr>
            <w:noProof/>
            <w:webHidden/>
          </w:rPr>
          <w:fldChar w:fldCharType="end"/>
        </w:r>
      </w:hyperlink>
    </w:p>
    <w:p w14:paraId="5CF8143E" w14:textId="5A49ABC9"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70" w:history="1">
        <w:r w:rsidR="004A24EC" w:rsidRPr="00CD10E7">
          <w:rPr>
            <w:rStyle w:val="Hyperlink"/>
            <w:rFonts w:ascii="Arial" w:eastAsia="Georgia" w:hAnsi="Arial" w:cs="Arial"/>
            <w:noProof/>
          </w:rPr>
          <w:t xml:space="preserve">3. </w:t>
        </w:r>
        <w:r w:rsidR="004A24EC" w:rsidRPr="00CD10E7">
          <w:rPr>
            <w:rStyle w:val="Hyperlink"/>
            <w:rFonts w:ascii="Arial" w:eastAsia="Georgia" w:hAnsi="Arial" w:cs="Arial"/>
            <w:i/>
            <w:noProof/>
          </w:rPr>
          <w:t>Programmatic Risk Assessment</w:t>
        </w:r>
        <w:r w:rsidR="004A24EC">
          <w:rPr>
            <w:noProof/>
            <w:webHidden/>
          </w:rPr>
          <w:tab/>
        </w:r>
        <w:r w:rsidR="004A24EC">
          <w:rPr>
            <w:noProof/>
            <w:webHidden/>
          </w:rPr>
          <w:fldChar w:fldCharType="begin"/>
        </w:r>
        <w:r w:rsidR="004A24EC">
          <w:rPr>
            <w:noProof/>
            <w:webHidden/>
          </w:rPr>
          <w:instrText xml:space="preserve"> PAGEREF _Toc96858970 \h </w:instrText>
        </w:r>
        <w:r w:rsidR="004A24EC">
          <w:rPr>
            <w:noProof/>
            <w:webHidden/>
          </w:rPr>
        </w:r>
        <w:r w:rsidR="004A24EC">
          <w:rPr>
            <w:noProof/>
            <w:webHidden/>
          </w:rPr>
          <w:fldChar w:fldCharType="separate"/>
        </w:r>
        <w:r w:rsidR="004A24EC">
          <w:rPr>
            <w:noProof/>
            <w:webHidden/>
          </w:rPr>
          <w:t>13</w:t>
        </w:r>
        <w:r w:rsidR="004A24EC">
          <w:rPr>
            <w:noProof/>
            <w:webHidden/>
          </w:rPr>
          <w:fldChar w:fldCharType="end"/>
        </w:r>
      </w:hyperlink>
    </w:p>
    <w:p w14:paraId="342D6C56" w14:textId="2DE1515F"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71" w:history="1">
        <w:r w:rsidR="004A24EC" w:rsidRPr="00CD10E7">
          <w:rPr>
            <w:rStyle w:val="Hyperlink"/>
            <w:rFonts w:ascii="Arial" w:eastAsia="Georgia" w:hAnsi="Arial" w:cs="Arial"/>
            <w:noProof/>
          </w:rPr>
          <w:t xml:space="preserve">4. </w:t>
        </w:r>
        <w:r w:rsidR="004A24EC" w:rsidRPr="00CD10E7">
          <w:rPr>
            <w:rStyle w:val="Hyperlink"/>
            <w:rFonts w:ascii="Arial" w:eastAsia="Georgia" w:hAnsi="Arial" w:cs="Arial"/>
            <w:i/>
            <w:noProof/>
          </w:rPr>
          <w:t>Anticipated Announcement and State Award Dates</w:t>
        </w:r>
        <w:r w:rsidR="004A24EC">
          <w:rPr>
            <w:noProof/>
            <w:webHidden/>
          </w:rPr>
          <w:tab/>
        </w:r>
        <w:r w:rsidR="004A24EC">
          <w:rPr>
            <w:noProof/>
            <w:webHidden/>
          </w:rPr>
          <w:fldChar w:fldCharType="begin"/>
        </w:r>
        <w:r w:rsidR="004A24EC">
          <w:rPr>
            <w:noProof/>
            <w:webHidden/>
          </w:rPr>
          <w:instrText xml:space="preserve"> PAGEREF _Toc96858971 \h </w:instrText>
        </w:r>
        <w:r w:rsidR="004A24EC">
          <w:rPr>
            <w:noProof/>
            <w:webHidden/>
          </w:rPr>
        </w:r>
        <w:r w:rsidR="004A24EC">
          <w:rPr>
            <w:noProof/>
            <w:webHidden/>
          </w:rPr>
          <w:fldChar w:fldCharType="separate"/>
        </w:r>
        <w:r w:rsidR="004A24EC">
          <w:rPr>
            <w:noProof/>
            <w:webHidden/>
          </w:rPr>
          <w:t>14</w:t>
        </w:r>
        <w:r w:rsidR="004A24EC">
          <w:rPr>
            <w:noProof/>
            <w:webHidden/>
          </w:rPr>
          <w:fldChar w:fldCharType="end"/>
        </w:r>
      </w:hyperlink>
    </w:p>
    <w:p w14:paraId="4DA1E29A" w14:textId="64EEB0F8"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72" w:history="1">
        <w:r w:rsidR="004A24EC" w:rsidRPr="00CD10E7">
          <w:rPr>
            <w:rStyle w:val="Hyperlink"/>
            <w:rFonts w:ascii="Arial" w:eastAsia="Georgia" w:hAnsi="Arial" w:cs="Arial"/>
            <w:noProof/>
          </w:rPr>
          <w:t xml:space="preserve">5. </w:t>
        </w:r>
        <w:r w:rsidR="004A24EC" w:rsidRPr="00CD10E7">
          <w:rPr>
            <w:rStyle w:val="Hyperlink"/>
            <w:rFonts w:ascii="Arial" w:eastAsia="Georgia" w:hAnsi="Arial" w:cs="Arial"/>
            <w:i/>
            <w:noProof/>
          </w:rPr>
          <w:t>Appeal Process</w:t>
        </w:r>
        <w:r w:rsidR="004A24EC">
          <w:rPr>
            <w:noProof/>
            <w:webHidden/>
          </w:rPr>
          <w:tab/>
        </w:r>
        <w:r w:rsidR="004A24EC">
          <w:rPr>
            <w:noProof/>
            <w:webHidden/>
          </w:rPr>
          <w:fldChar w:fldCharType="begin"/>
        </w:r>
        <w:r w:rsidR="004A24EC">
          <w:rPr>
            <w:noProof/>
            <w:webHidden/>
          </w:rPr>
          <w:instrText xml:space="preserve"> PAGEREF _Toc96858972 \h </w:instrText>
        </w:r>
        <w:r w:rsidR="004A24EC">
          <w:rPr>
            <w:noProof/>
            <w:webHidden/>
          </w:rPr>
        </w:r>
        <w:r w:rsidR="004A24EC">
          <w:rPr>
            <w:noProof/>
            <w:webHidden/>
          </w:rPr>
          <w:fldChar w:fldCharType="separate"/>
        </w:r>
        <w:r w:rsidR="004A24EC">
          <w:rPr>
            <w:noProof/>
            <w:webHidden/>
          </w:rPr>
          <w:t>14</w:t>
        </w:r>
        <w:r w:rsidR="004A24EC">
          <w:rPr>
            <w:noProof/>
            <w:webHidden/>
          </w:rPr>
          <w:fldChar w:fldCharType="end"/>
        </w:r>
      </w:hyperlink>
    </w:p>
    <w:p w14:paraId="567F1319" w14:textId="5E7249CD"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73" w:history="1">
        <w:r w:rsidR="004A24EC" w:rsidRPr="00CD10E7">
          <w:rPr>
            <w:rStyle w:val="Hyperlink"/>
            <w:rFonts w:ascii="Arial" w:eastAsia="Georgia" w:hAnsi="Arial" w:cs="Arial"/>
            <w:noProof/>
          </w:rPr>
          <w:t xml:space="preserve">6. </w:t>
        </w:r>
        <w:r w:rsidR="004A24EC" w:rsidRPr="00CD10E7">
          <w:rPr>
            <w:rStyle w:val="Hyperlink"/>
            <w:rFonts w:ascii="Arial" w:eastAsia="Georgia" w:hAnsi="Arial" w:cs="Arial"/>
            <w:i/>
            <w:noProof/>
          </w:rPr>
          <w:t>Debriefing Process</w:t>
        </w:r>
        <w:r w:rsidR="004A24EC">
          <w:rPr>
            <w:noProof/>
            <w:webHidden/>
          </w:rPr>
          <w:tab/>
        </w:r>
        <w:r w:rsidR="004A24EC">
          <w:rPr>
            <w:noProof/>
            <w:webHidden/>
          </w:rPr>
          <w:fldChar w:fldCharType="begin"/>
        </w:r>
        <w:r w:rsidR="004A24EC">
          <w:rPr>
            <w:noProof/>
            <w:webHidden/>
          </w:rPr>
          <w:instrText xml:space="preserve"> PAGEREF _Toc96858973 \h </w:instrText>
        </w:r>
        <w:r w:rsidR="004A24EC">
          <w:rPr>
            <w:noProof/>
            <w:webHidden/>
          </w:rPr>
        </w:r>
        <w:r w:rsidR="004A24EC">
          <w:rPr>
            <w:noProof/>
            <w:webHidden/>
          </w:rPr>
          <w:fldChar w:fldCharType="separate"/>
        </w:r>
        <w:r w:rsidR="004A24EC">
          <w:rPr>
            <w:noProof/>
            <w:webHidden/>
          </w:rPr>
          <w:t>15</w:t>
        </w:r>
        <w:r w:rsidR="004A24EC">
          <w:rPr>
            <w:noProof/>
            <w:webHidden/>
          </w:rPr>
          <w:fldChar w:fldCharType="end"/>
        </w:r>
      </w:hyperlink>
    </w:p>
    <w:p w14:paraId="640C8829" w14:textId="04D7B81E" w:rsidR="004A24EC" w:rsidRDefault="0034255A">
      <w:pPr>
        <w:pStyle w:val="TOC1"/>
        <w:tabs>
          <w:tab w:val="left" w:pos="440"/>
          <w:tab w:val="right" w:leader="dot" w:pos="9350"/>
        </w:tabs>
        <w:rPr>
          <w:rFonts w:asciiTheme="minorHAnsi" w:eastAsiaTheme="minorEastAsia" w:hAnsiTheme="minorHAnsi" w:cstheme="minorBidi"/>
          <w:noProof/>
          <w:color w:val="auto"/>
          <w:sz w:val="22"/>
          <w:szCs w:val="22"/>
        </w:rPr>
      </w:pPr>
      <w:hyperlink w:anchor="_Toc96858974" w:history="1">
        <w:r w:rsidR="004A24EC" w:rsidRPr="00CD10E7">
          <w:rPr>
            <w:rStyle w:val="Hyperlink"/>
            <w:rFonts w:ascii="Arial" w:eastAsia="Georgia" w:hAnsi="Arial" w:cs="Arial"/>
            <w:b/>
            <w:noProof/>
          </w:rPr>
          <w:t>F.</w:t>
        </w:r>
        <w:r w:rsidR="004A24EC">
          <w:rPr>
            <w:rFonts w:asciiTheme="minorHAnsi" w:eastAsiaTheme="minorEastAsia" w:hAnsiTheme="minorHAnsi" w:cstheme="minorBidi"/>
            <w:noProof/>
            <w:color w:val="auto"/>
            <w:sz w:val="22"/>
            <w:szCs w:val="22"/>
          </w:rPr>
          <w:tab/>
        </w:r>
        <w:r w:rsidR="004A24EC" w:rsidRPr="00CD10E7">
          <w:rPr>
            <w:rStyle w:val="Hyperlink"/>
            <w:rFonts w:ascii="Arial" w:eastAsia="Georgia" w:hAnsi="Arial" w:cs="Arial"/>
            <w:b/>
            <w:noProof/>
          </w:rPr>
          <w:t>Award Administration Information</w:t>
        </w:r>
        <w:r w:rsidR="004A24EC">
          <w:rPr>
            <w:noProof/>
            <w:webHidden/>
          </w:rPr>
          <w:tab/>
        </w:r>
        <w:r w:rsidR="004A24EC">
          <w:rPr>
            <w:noProof/>
            <w:webHidden/>
          </w:rPr>
          <w:fldChar w:fldCharType="begin"/>
        </w:r>
        <w:r w:rsidR="004A24EC">
          <w:rPr>
            <w:noProof/>
            <w:webHidden/>
          </w:rPr>
          <w:instrText xml:space="preserve"> PAGEREF _Toc96858974 \h </w:instrText>
        </w:r>
        <w:r w:rsidR="004A24EC">
          <w:rPr>
            <w:noProof/>
            <w:webHidden/>
          </w:rPr>
        </w:r>
        <w:r w:rsidR="004A24EC">
          <w:rPr>
            <w:noProof/>
            <w:webHidden/>
          </w:rPr>
          <w:fldChar w:fldCharType="separate"/>
        </w:r>
        <w:r w:rsidR="004A24EC">
          <w:rPr>
            <w:noProof/>
            <w:webHidden/>
          </w:rPr>
          <w:t>15</w:t>
        </w:r>
        <w:r w:rsidR="004A24EC">
          <w:rPr>
            <w:noProof/>
            <w:webHidden/>
          </w:rPr>
          <w:fldChar w:fldCharType="end"/>
        </w:r>
      </w:hyperlink>
    </w:p>
    <w:p w14:paraId="4FD0842E" w14:textId="6691B419"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75" w:history="1">
        <w:r w:rsidR="004A24EC" w:rsidRPr="00CD10E7">
          <w:rPr>
            <w:rStyle w:val="Hyperlink"/>
            <w:rFonts w:ascii="Arial" w:eastAsia="Georgia" w:hAnsi="Arial" w:cs="Arial"/>
            <w:noProof/>
          </w:rPr>
          <w:t xml:space="preserve">1. </w:t>
        </w:r>
        <w:r w:rsidR="004A24EC" w:rsidRPr="00CD10E7">
          <w:rPr>
            <w:rStyle w:val="Hyperlink"/>
            <w:rFonts w:ascii="Arial" w:eastAsia="Georgia" w:hAnsi="Arial" w:cs="Arial"/>
            <w:i/>
            <w:noProof/>
          </w:rPr>
          <w:t>State Award Notices</w:t>
        </w:r>
        <w:r w:rsidR="004A24EC">
          <w:rPr>
            <w:noProof/>
            <w:webHidden/>
          </w:rPr>
          <w:tab/>
        </w:r>
        <w:r w:rsidR="004A24EC">
          <w:rPr>
            <w:noProof/>
            <w:webHidden/>
          </w:rPr>
          <w:fldChar w:fldCharType="begin"/>
        </w:r>
        <w:r w:rsidR="004A24EC">
          <w:rPr>
            <w:noProof/>
            <w:webHidden/>
          </w:rPr>
          <w:instrText xml:space="preserve"> PAGEREF _Toc96858975 \h </w:instrText>
        </w:r>
        <w:r w:rsidR="004A24EC">
          <w:rPr>
            <w:noProof/>
            <w:webHidden/>
          </w:rPr>
        </w:r>
        <w:r w:rsidR="004A24EC">
          <w:rPr>
            <w:noProof/>
            <w:webHidden/>
          </w:rPr>
          <w:fldChar w:fldCharType="separate"/>
        </w:r>
        <w:r w:rsidR="004A24EC">
          <w:rPr>
            <w:noProof/>
            <w:webHidden/>
          </w:rPr>
          <w:t>15</w:t>
        </w:r>
        <w:r w:rsidR="004A24EC">
          <w:rPr>
            <w:noProof/>
            <w:webHidden/>
          </w:rPr>
          <w:fldChar w:fldCharType="end"/>
        </w:r>
      </w:hyperlink>
    </w:p>
    <w:p w14:paraId="0D6BB926" w14:textId="02D17F0E"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76" w:history="1">
        <w:r w:rsidR="004A24EC" w:rsidRPr="00CD10E7">
          <w:rPr>
            <w:rStyle w:val="Hyperlink"/>
            <w:rFonts w:ascii="Arial" w:eastAsia="Georgia" w:hAnsi="Arial" w:cs="Arial"/>
            <w:noProof/>
          </w:rPr>
          <w:t xml:space="preserve">2. </w:t>
        </w:r>
        <w:r w:rsidR="004A24EC" w:rsidRPr="00CD10E7">
          <w:rPr>
            <w:rStyle w:val="Hyperlink"/>
            <w:rFonts w:ascii="Arial" w:eastAsia="Georgia" w:hAnsi="Arial" w:cs="Arial"/>
            <w:i/>
            <w:noProof/>
          </w:rPr>
          <w:t>Administrative and National Policy Requirements</w:t>
        </w:r>
        <w:r w:rsidR="004A24EC">
          <w:rPr>
            <w:noProof/>
            <w:webHidden/>
          </w:rPr>
          <w:tab/>
        </w:r>
        <w:r w:rsidR="004A24EC">
          <w:rPr>
            <w:noProof/>
            <w:webHidden/>
          </w:rPr>
          <w:fldChar w:fldCharType="begin"/>
        </w:r>
        <w:r w:rsidR="004A24EC">
          <w:rPr>
            <w:noProof/>
            <w:webHidden/>
          </w:rPr>
          <w:instrText xml:space="preserve"> PAGEREF _Toc96858976 \h </w:instrText>
        </w:r>
        <w:r w:rsidR="004A24EC">
          <w:rPr>
            <w:noProof/>
            <w:webHidden/>
          </w:rPr>
        </w:r>
        <w:r w:rsidR="004A24EC">
          <w:rPr>
            <w:noProof/>
            <w:webHidden/>
          </w:rPr>
          <w:fldChar w:fldCharType="separate"/>
        </w:r>
        <w:r w:rsidR="004A24EC">
          <w:rPr>
            <w:noProof/>
            <w:webHidden/>
          </w:rPr>
          <w:t>16</w:t>
        </w:r>
        <w:r w:rsidR="004A24EC">
          <w:rPr>
            <w:noProof/>
            <w:webHidden/>
          </w:rPr>
          <w:fldChar w:fldCharType="end"/>
        </w:r>
      </w:hyperlink>
    </w:p>
    <w:p w14:paraId="78AA9183" w14:textId="7C0D1CF7" w:rsidR="004A24EC" w:rsidRDefault="0034255A">
      <w:pPr>
        <w:pStyle w:val="TOC2"/>
        <w:tabs>
          <w:tab w:val="right" w:leader="dot" w:pos="9350"/>
        </w:tabs>
        <w:rPr>
          <w:rFonts w:asciiTheme="minorHAnsi" w:eastAsiaTheme="minorEastAsia" w:hAnsiTheme="minorHAnsi" w:cstheme="minorBidi"/>
          <w:noProof/>
          <w:color w:val="auto"/>
          <w:sz w:val="22"/>
          <w:szCs w:val="22"/>
        </w:rPr>
      </w:pPr>
      <w:hyperlink w:anchor="_Toc96858977" w:history="1">
        <w:r w:rsidR="004A24EC" w:rsidRPr="00CD10E7">
          <w:rPr>
            <w:rStyle w:val="Hyperlink"/>
            <w:rFonts w:ascii="Arial" w:eastAsia="Georgia" w:hAnsi="Arial" w:cs="Arial"/>
            <w:noProof/>
          </w:rPr>
          <w:t xml:space="preserve">3. </w:t>
        </w:r>
        <w:r w:rsidR="004A24EC" w:rsidRPr="00CD10E7">
          <w:rPr>
            <w:rStyle w:val="Hyperlink"/>
            <w:rFonts w:ascii="Arial" w:eastAsia="Georgia" w:hAnsi="Arial" w:cs="Arial"/>
            <w:i/>
            <w:noProof/>
          </w:rPr>
          <w:t>Reporting</w:t>
        </w:r>
        <w:r w:rsidR="004A24EC">
          <w:rPr>
            <w:noProof/>
            <w:webHidden/>
          </w:rPr>
          <w:tab/>
        </w:r>
        <w:r w:rsidR="004A24EC">
          <w:rPr>
            <w:noProof/>
            <w:webHidden/>
          </w:rPr>
          <w:fldChar w:fldCharType="begin"/>
        </w:r>
        <w:r w:rsidR="004A24EC">
          <w:rPr>
            <w:noProof/>
            <w:webHidden/>
          </w:rPr>
          <w:instrText xml:space="preserve"> PAGEREF _Toc96858977 \h </w:instrText>
        </w:r>
        <w:r w:rsidR="004A24EC">
          <w:rPr>
            <w:noProof/>
            <w:webHidden/>
          </w:rPr>
        </w:r>
        <w:r w:rsidR="004A24EC">
          <w:rPr>
            <w:noProof/>
            <w:webHidden/>
          </w:rPr>
          <w:fldChar w:fldCharType="separate"/>
        </w:r>
        <w:r w:rsidR="004A24EC">
          <w:rPr>
            <w:noProof/>
            <w:webHidden/>
          </w:rPr>
          <w:t>16</w:t>
        </w:r>
        <w:r w:rsidR="004A24EC">
          <w:rPr>
            <w:noProof/>
            <w:webHidden/>
          </w:rPr>
          <w:fldChar w:fldCharType="end"/>
        </w:r>
      </w:hyperlink>
    </w:p>
    <w:p w14:paraId="429D3CF6" w14:textId="4EC9E909" w:rsidR="004A24EC" w:rsidRDefault="0034255A">
      <w:pPr>
        <w:pStyle w:val="TOC1"/>
        <w:tabs>
          <w:tab w:val="left" w:pos="660"/>
          <w:tab w:val="right" w:leader="dot" w:pos="9350"/>
        </w:tabs>
        <w:rPr>
          <w:rFonts w:asciiTheme="minorHAnsi" w:eastAsiaTheme="minorEastAsia" w:hAnsiTheme="minorHAnsi" w:cstheme="minorBidi"/>
          <w:noProof/>
          <w:color w:val="auto"/>
          <w:sz w:val="22"/>
          <w:szCs w:val="22"/>
        </w:rPr>
      </w:pPr>
      <w:hyperlink w:anchor="_Toc96858978" w:history="1">
        <w:r w:rsidR="004A24EC" w:rsidRPr="00CD10E7">
          <w:rPr>
            <w:rStyle w:val="Hyperlink"/>
            <w:rFonts w:ascii="Arial" w:eastAsia="Georgia" w:hAnsi="Arial" w:cs="Arial"/>
            <w:b/>
            <w:noProof/>
          </w:rPr>
          <w:t>G.</w:t>
        </w:r>
        <w:r w:rsidR="004A24EC">
          <w:rPr>
            <w:rFonts w:asciiTheme="minorHAnsi" w:eastAsiaTheme="minorEastAsia" w:hAnsiTheme="minorHAnsi" w:cstheme="minorBidi"/>
            <w:noProof/>
            <w:color w:val="auto"/>
            <w:sz w:val="22"/>
            <w:szCs w:val="22"/>
          </w:rPr>
          <w:tab/>
        </w:r>
        <w:r w:rsidR="004A24EC" w:rsidRPr="00CD10E7">
          <w:rPr>
            <w:rStyle w:val="Hyperlink"/>
            <w:rFonts w:ascii="Arial" w:eastAsia="Georgia" w:hAnsi="Arial" w:cs="Arial"/>
            <w:b/>
            <w:noProof/>
          </w:rPr>
          <w:t>State Awarding Agency Contact(s)</w:t>
        </w:r>
        <w:r w:rsidR="004A24EC">
          <w:rPr>
            <w:noProof/>
            <w:webHidden/>
          </w:rPr>
          <w:tab/>
        </w:r>
        <w:r w:rsidR="004A24EC">
          <w:rPr>
            <w:noProof/>
            <w:webHidden/>
          </w:rPr>
          <w:fldChar w:fldCharType="begin"/>
        </w:r>
        <w:r w:rsidR="004A24EC">
          <w:rPr>
            <w:noProof/>
            <w:webHidden/>
          </w:rPr>
          <w:instrText xml:space="preserve"> PAGEREF _Toc96858978 \h </w:instrText>
        </w:r>
        <w:r w:rsidR="004A24EC">
          <w:rPr>
            <w:noProof/>
            <w:webHidden/>
          </w:rPr>
        </w:r>
        <w:r w:rsidR="004A24EC">
          <w:rPr>
            <w:noProof/>
            <w:webHidden/>
          </w:rPr>
          <w:fldChar w:fldCharType="separate"/>
        </w:r>
        <w:r w:rsidR="004A24EC">
          <w:rPr>
            <w:noProof/>
            <w:webHidden/>
          </w:rPr>
          <w:t>16</w:t>
        </w:r>
        <w:r w:rsidR="004A24EC">
          <w:rPr>
            <w:noProof/>
            <w:webHidden/>
          </w:rPr>
          <w:fldChar w:fldCharType="end"/>
        </w:r>
      </w:hyperlink>
    </w:p>
    <w:p w14:paraId="25387246" w14:textId="3C59425F" w:rsidR="004A24EC" w:rsidRDefault="0034255A">
      <w:pPr>
        <w:pStyle w:val="TOC1"/>
        <w:tabs>
          <w:tab w:val="left" w:pos="660"/>
          <w:tab w:val="right" w:leader="dot" w:pos="9350"/>
        </w:tabs>
        <w:rPr>
          <w:rFonts w:asciiTheme="minorHAnsi" w:eastAsiaTheme="minorEastAsia" w:hAnsiTheme="minorHAnsi" w:cstheme="minorBidi"/>
          <w:noProof/>
          <w:color w:val="auto"/>
          <w:sz w:val="22"/>
          <w:szCs w:val="22"/>
        </w:rPr>
      </w:pPr>
      <w:hyperlink w:anchor="_Toc96858979" w:history="1">
        <w:r w:rsidR="004A24EC" w:rsidRPr="00CD10E7">
          <w:rPr>
            <w:rStyle w:val="Hyperlink"/>
            <w:rFonts w:ascii="Arial" w:eastAsia="Georgia" w:hAnsi="Arial" w:cs="Arial"/>
            <w:b/>
            <w:noProof/>
          </w:rPr>
          <w:t>H.</w:t>
        </w:r>
        <w:r w:rsidR="004A24EC">
          <w:rPr>
            <w:rFonts w:asciiTheme="minorHAnsi" w:eastAsiaTheme="minorEastAsia" w:hAnsiTheme="minorHAnsi" w:cstheme="minorBidi"/>
            <w:noProof/>
            <w:color w:val="auto"/>
            <w:sz w:val="22"/>
            <w:szCs w:val="22"/>
          </w:rPr>
          <w:tab/>
        </w:r>
        <w:r w:rsidR="004A24EC" w:rsidRPr="00CD10E7">
          <w:rPr>
            <w:rStyle w:val="Hyperlink"/>
            <w:rFonts w:ascii="Arial" w:eastAsia="Georgia" w:hAnsi="Arial" w:cs="Arial"/>
            <w:b/>
            <w:noProof/>
          </w:rPr>
          <w:t>Other Information</w:t>
        </w:r>
        <w:r w:rsidR="004A24EC">
          <w:rPr>
            <w:noProof/>
            <w:webHidden/>
          </w:rPr>
          <w:tab/>
        </w:r>
        <w:r w:rsidR="004A24EC">
          <w:rPr>
            <w:noProof/>
            <w:webHidden/>
          </w:rPr>
          <w:fldChar w:fldCharType="begin"/>
        </w:r>
        <w:r w:rsidR="004A24EC">
          <w:rPr>
            <w:noProof/>
            <w:webHidden/>
          </w:rPr>
          <w:instrText xml:space="preserve"> PAGEREF _Toc96858979 \h </w:instrText>
        </w:r>
        <w:r w:rsidR="004A24EC">
          <w:rPr>
            <w:noProof/>
            <w:webHidden/>
          </w:rPr>
        </w:r>
        <w:r w:rsidR="004A24EC">
          <w:rPr>
            <w:noProof/>
            <w:webHidden/>
          </w:rPr>
          <w:fldChar w:fldCharType="separate"/>
        </w:r>
        <w:r w:rsidR="004A24EC">
          <w:rPr>
            <w:noProof/>
            <w:webHidden/>
          </w:rPr>
          <w:t>16</w:t>
        </w:r>
        <w:r w:rsidR="004A24EC">
          <w:rPr>
            <w:noProof/>
            <w:webHidden/>
          </w:rPr>
          <w:fldChar w:fldCharType="end"/>
        </w:r>
      </w:hyperlink>
    </w:p>
    <w:p w14:paraId="0D199C49" w14:textId="0184B728" w:rsidR="00DF073E" w:rsidRPr="00870C63" w:rsidRDefault="00D20B71" w:rsidP="00601B39">
      <w:pPr>
        <w:pStyle w:val="Heading1"/>
        <w:numPr>
          <w:ilvl w:val="0"/>
          <w:numId w:val="0"/>
        </w:numPr>
        <w:rPr>
          <w:rFonts w:ascii="Arial" w:hAnsi="Arial" w:cs="Arial"/>
          <w:b/>
          <w:sz w:val="24"/>
          <w:szCs w:val="24"/>
        </w:rPr>
      </w:pPr>
      <w:r w:rsidRPr="00870C63">
        <w:rPr>
          <w:rFonts w:ascii="Arial" w:hAnsi="Arial" w:cs="Arial"/>
          <w:b/>
          <w:sz w:val="24"/>
          <w:szCs w:val="24"/>
        </w:rPr>
        <w:fldChar w:fldCharType="end"/>
      </w:r>
    </w:p>
    <w:p w14:paraId="79C3D19A" w14:textId="77777777" w:rsidR="00D20B71" w:rsidRPr="00870C63" w:rsidRDefault="00D20B71">
      <w:pPr>
        <w:spacing w:after="160" w:line="259" w:lineRule="auto"/>
        <w:ind w:left="0"/>
        <w:rPr>
          <w:rFonts w:ascii="Arial" w:hAnsi="Arial" w:cs="Arial"/>
          <w:b/>
        </w:rPr>
      </w:pPr>
      <w:r w:rsidRPr="00870C63">
        <w:rPr>
          <w:rFonts w:ascii="Arial" w:hAnsi="Arial" w:cs="Arial"/>
          <w:b/>
        </w:rPr>
        <w:br w:type="page"/>
      </w:r>
    </w:p>
    <w:p w14:paraId="7F061CDF" w14:textId="77777777" w:rsidR="005B53BC" w:rsidRPr="00870C63" w:rsidRDefault="005B53BC" w:rsidP="00DF073E">
      <w:pPr>
        <w:ind w:left="0"/>
        <w:jc w:val="center"/>
        <w:rPr>
          <w:rFonts w:ascii="Arial" w:hAnsi="Arial" w:cs="Arial"/>
          <w:b/>
        </w:rPr>
      </w:pPr>
      <w:r w:rsidRPr="00870C63">
        <w:rPr>
          <w:rFonts w:ascii="Arial" w:hAnsi="Arial" w:cs="Arial"/>
          <w:b/>
        </w:rPr>
        <w:lastRenderedPageBreak/>
        <w:t xml:space="preserve">Illinois Family Violence Coordinating Council Implementation </w:t>
      </w:r>
    </w:p>
    <w:p w14:paraId="1BA03C71" w14:textId="288EA407" w:rsidR="00FB7EC0" w:rsidRPr="00870C63" w:rsidRDefault="00DF073E" w:rsidP="005B53BC">
      <w:pPr>
        <w:ind w:left="0"/>
        <w:jc w:val="center"/>
        <w:rPr>
          <w:rFonts w:ascii="Arial" w:hAnsi="Arial" w:cs="Arial"/>
          <w:b/>
        </w:rPr>
      </w:pPr>
      <w:r w:rsidRPr="00870C63">
        <w:rPr>
          <w:rFonts w:ascii="Arial" w:hAnsi="Arial" w:cs="Arial"/>
          <w:b/>
        </w:rPr>
        <w:t xml:space="preserve">Notice of Funding Opportunity </w:t>
      </w:r>
    </w:p>
    <w:p w14:paraId="292B836C" w14:textId="4FCD8CD2" w:rsidR="008144A5" w:rsidRPr="00870C63" w:rsidRDefault="008144A5" w:rsidP="008144A5">
      <w:pPr>
        <w:contextualSpacing/>
        <w:jc w:val="center"/>
        <w:rPr>
          <w:rFonts w:ascii="Arial" w:hAnsi="Arial" w:cs="Arial"/>
          <w:b/>
        </w:rPr>
      </w:pPr>
      <w:r w:rsidRPr="00870C63">
        <w:rPr>
          <w:rFonts w:ascii="Arial" w:hAnsi="Arial" w:cs="Arial"/>
          <w:b/>
        </w:rPr>
        <w:t xml:space="preserve">NOFO # </w:t>
      </w:r>
      <w:r w:rsidRPr="00870C63">
        <w:rPr>
          <w:rFonts w:ascii="Arial" w:hAnsi="Arial" w:cs="Arial"/>
          <w:b/>
          <w:color w:val="auto"/>
        </w:rPr>
        <w:t>2096-2072</w:t>
      </w:r>
    </w:p>
    <w:p w14:paraId="7C49DB23" w14:textId="77777777" w:rsidR="00DF073E" w:rsidRPr="00870C63" w:rsidRDefault="00DF073E" w:rsidP="00E96682">
      <w:pPr>
        <w:pStyle w:val="Heading1"/>
        <w:numPr>
          <w:ilvl w:val="0"/>
          <w:numId w:val="14"/>
        </w:numPr>
        <w:rPr>
          <w:rFonts w:ascii="Arial" w:hAnsi="Arial" w:cs="Arial"/>
          <w:b/>
          <w:sz w:val="24"/>
          <w:szCs w:val="24"/>
        </w:rPr>
      </w:pPr>
      <w:bookmarkStart w:id="11" w:name="_Toc96858946"/>
      <w:r w:rsidRPr="00870C63">
        <w:rPr>
          <w:rFonts w:ascii="Arial" w:hAnsi="Arial" w:cs="Arial"/>
          <w:b/>
          <w:sz w:val="24"/>
          <w:szCs w:val="24"/>
        </w:rPr>
        <w:t>Program Description</w:t>
      </w:r>
      <w:bookmarkEnd w:id="11"/>
    </w:p>
    <w:p w14:paraId="24529258" w14:textId="77777777" w:rsidR="00DF073E" w:rsidRPr="00870C63" w:rsidRDefault="00DF073E" w:rsidP="00DF073E">
      <w:pPr>
        <w:ind w:left="0"/>
        <w:rPr>
          <w:rFonts w:ascii="Arial" w:hAnsi="Arial" w:cs="Arial"/>
        </w:rPr>
      </w:pPr>
    </w:p>
    <w:p w14:paraId="7AF524DA" w14:textId="77777777" w:rsidR="008144A5" w:rsidRPr="00870C63" w:rsidRDefault="008144A5" w:rsidP="008144A5">
      <w:pPr>
        <w:pStyle w:val="Heading2"/>
        <w:ind w:left="575"/>
        <w:rPr>
          <w:rFonts w:ascii="Arial" w:hAnsi="Arial" w:cs="Arial"/>
        </w:rPr>
      </w:pPr>
      <w:bookmarkStart w:id="12" w:name="_Toc96858947"/>
      <w:r w:rsidRPr="00870C63">
        <w:rPr>
          <w:rFonts w:ascii="Arial" w:hAnsi="Arial" w:cs="Arial"/>
          <w:b w:val="0"/>
        </w:rPr>
        <w:t>1.</w:t>
      </w:r>
      <w:r w:rsidRPr="00870C63">
        <w:rPr>
          <w:rFonts w:ascii="Arial" w:hAnsi="Arial" w:cs="Arial"/>
        </w:rPr>
        <w:t xml:space="preserve"> </w:t>
      </w:r>
      <w:r w:rsidRPr="00870C63">
        <w:rPr>
          <w:rFonts w:ascii="Arial" w:hAnsi="Arial" w:cs="Arial"/>
          <w:i/>
        </w:rPr>
        <w:t>Purpose</w:t>
      </w:r>
      <w:bookmarkEnd w:id="12"/>
      <w:r w:rsidRPr="00870C63">
        <w:rPr>
          <w:rFonts w:ascii="Arial" w:hAnsi="Arial" w:cs="Arial"/>
          <w:i/>
        </w:rPr>
        <w:t xml:space="preserve"> </w:t>
      </w:r>
    </w:p>
    <w:p w14:paraId="2993B8BB" w14:textId="77777777" w:rsidR="008144A5" w:rsidRPr="00870C63" w:rsidRDefault="008144A5" w:rsidP="008144A5">
      <w:pPr>
        <w:ind w:left="360"/>
        <w:rPr>
          <w:rFonts w:ascii="Arial" w:hAnsi="Arial" w:cs="Arial"/>
          <w:color w:val="2E74B5" w:themeColor="accent5" w:themeShade="BF"/>
        </w:rPr>
      </w:pPr>
    </w:p>
    <w:p w14:paraId="2322A963" w14:textId="77777777" w:rsidR="008144A5" w:rsidRPr="00870C63" w:rsidRDefault="008144A5" w:rsidP="008144A5">
      <w:pPr>
        <w:ind w:left="360"/>
        <w:rPr>
          <w:rFonts w:ascii="Arial" w:hAnsi="Arial" w:cs="Arial"/>
          <w:color w:val="2E74B5" w:themeColor="accent5" w:themeShade="BF"/>
        </w:rPr>
      </w:pPr>
      <w:r w:rsidRPr="00870C63">
        <w:rPr>
          <w:rFonts w:ascii="Arial" w:hAnsi="Arial" w:cs="Arial"/>
          <w:color w:val="auto"/>
        </w:rPr>
        <w:t>The purpose of the Illinois Family Violence Coordinating Council (IFVCC) is to improve the justice system’s institutional, professional, and community response to family violence, including intimate partner abuse, child abuse, teen dating violence, and abuse against older adults and people with disabilities.</w:t>
      </w:r>
    </w:p>
    <w:p w14:paraId="03C91170" w14:textId="77777777" w:rsidR="008144A5" w:rsidRPr="00870C63" w:rsidRDefault="008144A5" w:rsidP="008144A5">
      <w:pPr>
        <w:ind w:left="0"/>
        <w:rPr>
          <w:rFonts w:ascii="Arial" w:hAnsi="Arial" w:cs="Arial"/>
        </w:rPr>
      </w:pPr>
    </w:p>
    <w:p w14:paraId="53AE9A54" w14:textId="77777777" w:rsidR="008144A5" w:rsidRPr="00870C63" w:rsidRDefault="008144A5" w:rsidP="008144A5">
      <w:pPr>
        <w:pStyle w:val="Heading2"/>
        <w:ind w:left="575"/>
        <w:rPr>
          <w:rFonts w:ascii="Arial" w:hAnsi="Arial" w:cs="Arial"/>
        </w:rPr>
      </w:pPr>
      <w:bookmarkStart w:id="13" w:name="_Toc96858948"/>
      <w:r w:rsidRPr="00870C63">
        <w:rPr>
          <w:rFonts w:ascii="Arial" w:hAnsi="Arial" w:cs="Arial"/>
        </w:rPr>
        <w:t xml:space="preserve">2. </w:t>
      </w:r>
      <w:r w:rsidRPr="00870C63">
        <w:rPr>
          <w:rFonts w:ascii="Arial" w:hAnsi="Arial" w:cs="Arial"/>
          <w:i/>
        </w:rPr>
        <w:t>Program Design</w:t>
      </w:r>
      <w:bookmarkEnd w:id="13"/>
      <w:r w:rsidRPr="00870C63">
        <w:rPr>
          <w:rFonts w:ascii="Arial" w:hAnsi="Arial" w:cs="Arial"/>
        </w:rPr>
        <w:t xml:space="preserve"> </w:t>
      </w:r>
    </w:p>
    <w:p w14:paraId="6C635B89" w14:textId="77777777" w:rsidR="008144A5" w:rsidRPr="00870C63" w:rsidRDefault="008144A5" w:rsidP="008144A5">
      <w:pPr>
        <w:ind w:left="360"/>
        <w:rPr>
          <w:rFonts w:ascii="Arial" w:hAnsi="Arial" w:cs="Arial"/>
          <w:color w:val="2E74B5" w:themeColor="accent5" w:themeShade="BF"/>
        </w:rPr>
      </w:pPr>
    </w:p>
    <w:p w14:paraId="3ABB7A80" w14:textId="77777777" w:rsidR="008144A5" w:rsidRPr="00870C63" w:rsidRDefault="008144A5" w:rsidP="008144A5">
      <w:pPr>
        <w:ind w:left="360"/>
        <w:rPr>
          <w:rFonts w:ascii="Arial" w:hAnsi="Arial" w:cs="Arial"/>
        </w:rPr>
      </w:pPr>
      <w:bookmarkStart w:id="14" w:name="_Hlk96958192"/>
      <w:r w:rsidRPr="00870C63">
        <w:rPr>
          <w:rFonts w:ascii="Arial" w:hAnsi="Arial" w:cs="Arial"/>
        </w:rPr>
        <w:t>Family Violence Coordinating Councils (FVCCs) are designed to improve the criminal justice system’s response to family violence issues. The councils support prevention, education, and service coordination efforts for victims and perpetrators of domestic abuse, child abuse, teen dating violence, and abuse against people with disabilities and older adults using a three-pronged approach that includes the following:</w:t>
      </w:r>
      <w:r w:rsidRPr="00870C63">
        <w:rPr>
          <w:rFonts w:ascii="Arial" w:hAnsi="Arial" w:cs="Arial"/>
        </w:rPr>
        <w:br/>
      </w:r>
    </w:p>
    <w:p w14:paraId="45575159" w14:textId="77777777" w:rsidR="008144A5" w:rsidRPr="00870C63" w:rsidRDefault="008144A5" w:rsidP="00E96682">
      <w:pPr>
        <w:pStyle w:val="ListParagraph"/>
        <w:numPr>
          <w:ilvl w:val="0"/>
          <w:numId w:val="16"/>
        </w:numPr>
        <w:rPr>
          <w:rFonts w:ascii="Arial" w:hAnsi="Arial" w:cs="Arial"/>
          <w:color w:val="auto"/>
        </w:rPr>
      </w:pPr>
      <w:r w:rsidRPr="00870C63">
        <w:rPr>
          <w:rFonts w:ascii="Arial" w:hAnsi="Arial" w:cs="Arial"/>
          <w:color w:val="auto"/>
        </w:rPr>
        <w:t>Coordinating and convening committees and workgroups to make policy, protocol, practice, and system change.</w:t>
      </w:r>
    </w:p>
    <w:p w14:paraId="41D89CCC" w14:textId="77777777" w:rsidR="008144A5" w:rsidRPr="00870C63" w:rsidRDefault="008144A5" w:rsidP="00E96682">
      <w:pPr>
        <w:pStyle w:val="ListParagraph"/>
        <w:numPr>
          <w:ilvl w:val="0"/>
          <w:numId w:val="16"/>
        </w:numPr>
        <w:rPr>
          <w:rFonts w:ascii="Arial" w:hAnsi="Arial" w:cs="Arial"/>
          <w:color w:val="auto"/>
        </w:rPr>
      </w:pPr>
      <w:r w:rsidRPr="00870C63">
        <w:rPr>
          <w:rFonts w:ascii="Arial" w:hAnsi="Arial" w:cs="Arial"/>
          <w:color w:val="auto"/>
        </w:rPr>
        <w:t>Improving knowledge of criminal justice and social service professionals on family/domestic violence related topics through trainings.</w:t>
      </w:r>
    </w:p>
    <w:p w14:paraId="2E04134E" w14:textId="77777777" w:rsidR="008144A5" w:rsidRPr="00870C63" w:rsidRDefault="008144A5" w:rsidP="00E96682">
      <w:pPr>
        <w:pStyle w:val="ListParagraph"/>
        <w:numPr>
          <w:ilvl w:val="0"/>
          <w:numId w:val="16"/>
        </w:numPr>
        <w:rPr>
          <w:rFonts w:ascii="Arial" w:hAnsi="Arial" w:cs="Arial"/>
          <w:color w:val="auto"/>
        </w:rPr>
      </w:pPr>
      <w:r w:rsidRPr="00870C63">
        <w:rPr>
          <w:rFonts w:ascii="Arial" w:hAnsi="Arial" w:cs="Arial"/>
          <w:color w:val="auto"/>
        </w:rPr>
        <w:t xml:space="preserve">Increasing awareness and knowledge on family violence issues in the community. </w:t>
      </w:r>
      <w:r w:rsidRPr="00870C63">
        <w:rPr>
          <w:rFonts w:ascii="Arial" w:hAnsi="Arial" w:cs="Arial"/>
          <w:color w:val="auto"/>
        </w:rPr>
        <w:br/>
      </w:r>
    </w:p>
    <w:p w14:paraId="6D655EF7" w14:textId="25293D66" w:rsidR="008144A5" w:rsidRPr="00870C63" w:rsidRDefault="008144A5" w:rsidP="008144A5">
      <w:pPr>
        <w:ind w:left="360"/>
        <w:rPr>
          <w:rFonts w:ascii="Arial" w:hAnsi="Arial" w:cs="Arial"/>
          <w:color w:val="2E74B5" w:themeColor="accent5" w:themeShade="BF"/>
        </w:rPr>
      </w:pPr>
      <w:r w:rsidRPr="00870C63">
        <w:rPr>
          <w:rFonts w:ascii="Arial" w:hAnsi="Arial" w:cs="Arial"/>
        </w:rPr>
        <w:t>The three-prong</w:t>
      </w:r>
      <w:r w:rsidR="005E18BF">
        <w:rPr>
          <w:rFonts w:ascii="Arial" w:hAnsi="Arial" w:cs="Arial"/>
        </w:rPr>
        <w:t>ed</w:t>
      </w:r>
      <w:r w:rsidRPr="00870C63">
        <w:rPr>
          <w:rFonts w:ascii="Arial" w:hAnsi="Arial" w:cs="Arial"/>
        </w:rPr>
        <w:t xml:space="preserve"> approach provides opportunity for impact and change at different levels within the criminal justice system.</w:t>
      </w:r>
    </w:p>
    <w:p w14:paraId="64F91C72" w14:textId="77777777" w:rsidR="008144A5" w:rsidRPr="00870C63" w:rsidRDefault="008144A5" w:rsidP="008144A5">
      <w:pPr>
        <w:ind w:left="360"/>
        <w:rPr>
          <w:rFonts w:ascii="Arial" w:hAnsi="Arial" w:cs="Arial"/>
          <w:color w:val="auto"/>
        </w:rPr>
      </w:pPr>
    </w:p>
    <w:p w14:paraId="43C51EDA" w14:textId="77777777" w:rsidR="008144A5" w:rsidRPr="00870C63" w:rsidRDefault="008144A5" w:rsidP="008144A5">
      <w:pPr>
        <w:ind w:left="360"/>
        <w:rPr>
          <w:rFonts w:ascii="Arial" w:hAnsi="Arial" w:cs="Arial"/>
          <w:color w:val="auto"/>
        </w:rPr>
      </w:pPr>
      <w:r w:rsidRPr="00870C63">
        <w:rPr>
          <w:rFonts w:ascii="Arial" w:hAnsi="Arial" w:cs="Arial"/>
          <w:color w:val="auto"/>
        </w:rPr>
        <w:t>Local FVCCs provide opportunities for communication between criminal justice professionals and community service providers and encourage the sharing of information and resources, thereby providing for development of a network of safety and assistance for family violence victims.</w:t>
      </w:r>
    </w:p>
    <w:bookmarkEnd w:id="14"/>
    <w:p w14:paraId="7C3D5813" w14:textId="77777777" w:rsidR="008144A5" w:rsidRPr="00870C63" w:rsidRDefault="008144A5" w:rsidP="008144A5">
      <w:pPr>
        <w:ind w:left="360"/>
        <w:rPr>
          <w:rFonts w:ascii="Arial" w:hAnsi="Arial" w:cs="Arial"/>
          <w:color w:val="auto"/>
        </w:rPr>
      </w:pPr>
    </w:p>
    <w:p w14:paraId="5868CAA9" w14:textId="77777777" w:rsidR="008144A5" w:rsidRPr="00870C63" w:rsidRDefault="008144A5" w:rsidP="008144A5">
      <w:pPr>
        <w:ind w:left="360"/>
        <w:rPr>
          <w:rFonts w:ascii="Arial" w:hAnsi="Arial" w:cs="Arial"/>
          <w:color w:val="auto"/>
        </w:rPr>
      </w:pPr>
      <w:r w:rsidRPr="00870C63">
        <w:rPr>
          <w:rFonts w:ascii="Arial" w:hAnsi="Arial" w:cs="Arial"/>
          <w:color w:val="auto"/>
        </w:rPr>
        <w:t>Members of FVCCs include, but are not limited to:</w:t>
      </w:r>
    </w:p>
    <w:p w14:paraId="473395AD" w14:textId="77777777" w:rsidR="008144A5" w:rsidRPr="00870C63" w:rsidRDefault="008144A5" w:rsidP="00E96682">
      <w:pPr>
        <w:pStyle w:val="ListParagraph"/>
        <w:numPr>
          <w:ilvl w:val="0"/>
          <w:numId w:val="17"/>
        </w:numPr>
        <w:rPr>
          <w:rFonts w:ascii="Arial" w:hAnsi="Arial" w:cs="Arial"/>
          <w:color w:val="auto"/>
        </w:rPr>
        <w:sectPr w:rsidR="008144A5" w:rsidRPr="00870C63" w:rsidSect="00FB7EC0">
          <w:footerReference w:type="default" r:id="rId13"/>
          <w:pgSz w:w="12240" w:h="15840"/>
          <w:pgMar w:top="1152" w:right="1440" w:bottom="1152" w:left="1440" w:header="720" w:footer="720" w:gutter="0"/>
          <w:pgNumType w:start="1"/>
          <w:cols w:space="720"/>
        </w:sectPr>
      </w:pPr>
    </w:p>
    <w:p w14:paraId="2101F759" w14:textId="77777777" w:rsidR="008144A5" w:rsidRPr="00870C63" w:rsidRDefault="008144A5" w:rsidP="00E96682">
      <w:pPr>
        <w:pStyle w:val="ListParagraph"/>
        <w:numPr>
          <w:ilvl w:val="0"/>
          <w:numId w:val="17"/>
        </w:numPr>
        <w:rPr>
          <w:rFonts w:ascii="Arial" w:hAnsi="Arial" w:cs="Arial"/>
          <w:color w:val="auto"/>
        </w:rPr>
      </w:pPr>
      <w:r w:rsidRPr="00870C63">
        <w:rPr>
          <w:rFonts w:ascii="Arial" w:hAnsi="Arial" w:cs="Arial"/>
          <w:color w:val="auto"/>
        </w:rPr>
        <w:lastRenderedPageBreak/>
        <w:t>911/Dispatch Telecommunicators</w:t>
      </w:r>
    </w:p>
    <w:p w14:paraId="637AE194"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Child Abuse Victim Services/Prevention</w:t>
      </w:r>
    </w:p>
    <w:p w14:paraId="7C2CD935"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Circuit Clerk's Office</w:t>
      </w:r>
    </w:p>
    <w:p w14:paraId="5F95BC6A"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Court Administrator</w:t>
      </w:r>
    </w:p>
    <w:p w14:paraId="0E6A1995"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Court Security/Bailiff</w:t>
      </w:r>
    </w:p>
    <w:p w14:paraId="17643243"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Department of Children and Family Services</w:t>
      </w:r>
    </w:p>
    <w:p w14:paraId="79E8F29A"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Disability Services</w:t>
      </w:r>
    </w:p>
    <w:p w14:paraId="78AFFBF9"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Domestic Violence Victim Services</w:t>
      </w:r>
    </w:p>
    <w:p w14:paraId="12626D61"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Education</w:t>
      </w:r>
    </w:p>
    <w:p w14:paraId="650AE7B2"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Emergency Medical Services</w:t>
      </w:r>
    </w:p>
    <w:p w14:paraId="6E67801D"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Faith-Based Community</w:t>
      </w:r>
    </w:p>
    <w:p w14:paraId="13AABA52"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Judges</w:t>
      </w:r>
    </w:p>
    <w:p w14:paraId="17BA90EA"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Law Enforcement</w:t>
      </w:r>
    </w:p>
    <w:p w14:paraId="6B563287"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Local Council Coordinator</w:t>
      </w:r>
    </w:p>
    <w:p w14:paraId="64DD56DB"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Medical Personnel</w:t>
      </w:r>
    </w:p>
    <w:p w14:paraId="1A5A0C77"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Mental Health Professional</w:t>
      </w:r>
    </w:p>
    <w:p w14:paraId="0B9D0335"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Military</w:t>
      </w:r>
    </w:p>
    <w:p w14:paraId="2190B0CB"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Older Adult Services</w:t>
      </w:r>
    </w:p>
    <w:p w14:paraId="46DB197D"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Partner Abuse Intervention Program Provider</w:t>
      </w:r>
    </w:p>
    <w:p w14:paraId="5E6D9DA9"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Person with lived domestic violence experience</w:t>
      </w:r>
    </w:p>
    <w:p w14:paraId="2E4640A6"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Private Attorney</w:t>
      </w:r>
    </w:p>
    <w:p w14:paraId="582AFB7E"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Probation</w:t>
      </w:r>
    </w:p>
    <w:p w14:paraId="03FEECCA"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Prosecutor</w:t>
      </w:r>
    </w:p>
    <w:p w14:paraId="65CEB6F4"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Public Defender</w:t>
      </w:r>
    </w:p>
    <w:p w14:paraId="464DA9F9" w14:textId="77777777" w:rsidR="008144A5" w:rsidRPr="00870C63" w:rsidRDefault="008144A5" w:rsidP="00E96682">
      <w:pPr>
        <w:pStyle w:val="ListParagraph"/>
        <w:numPr>
          <w:ilvl w:val="0"/>
          <w:numId w:val="17"/>
        </w:numPr>
        <w:rPr>
          <w:rFonts w:ascii="Arial" w:hAnsi="Arial" w:cs="Arial"/>
          <w:bCs/>
        </w:rPr>
      </w:pPr>
      <w:r w:rsidRPr="00870C63">
        <w:rPr>
          <w:rFonts w:ascii="Arial" w:hAnsi="Arial" w:cs="Arial"/>
        </w:rPr>
        <w:t>Self-Advocate (person with disability)</w:t>
      </w:r>
    </w:p>
    <w:p w14:paraId="4BF208A3" w14:textId="7C26D55F" w:rsidR="008144A5" w:rsidRPr="00870C63" w:rsidRDefault="008144A5" w:rsidP="00E96682">
      <w:pPr>
        <w:pStyle w:val="ListParagraph"/>
        <w:numPr>
          <w:ilvl w:val="0"/>
          <w:numId w:val="17"/>
        </w:numPr>
        <w:rPr>
          <w:rFonts w:ascii="Arial" w:hAnsi="Arial" w:cs="Arial"/>
        </w:rPr>
      </w:pPr>
      <w:r w:rsidRPr="00870C63">
        <w:rPr>
          <w:rFonts w:ascii="Arial" w:hAnsi="Arial" w:cs="Arial"/>
        </w:rPr>
        <w:t>Sexual Assault Victim Services</w:t>
      </w:r>
    </w:p>
    <w:p w14:paraId="22687269" w14:textId="77777777" w:rsidR="00BD1825" w:rsidRPr="00870C63" w:rsidRDefault="00BD1825" w:rsidP="008144A5">
      <w:pPr>
        <w:ind w:left="0"/>
        <w:rPr>
          <w:rFonts w:ascii="Arial" w:hAnsi="Arial" w:cs="Arial"/>
        </w:rPr>
        <w:sectPr w:rsidR="00BD1825" w:rsidRPr="00870C63" w:rsidSect="00BD1825">
          <w:footerReference w:type="default" r:id="rId14"/>
          <w:pgSz w:w="12240" w:h="15840"/>
          <w:pgMar w:top="1152" w:right="1440" w:bottom="1440" w:left="1440" w:header="720" w:footer="720" w:gutter="0"/>
          <w:pgNumType w:start="1"/>
          <w:cols w:num="2" w:space="720"/>
        </w:sectPr>
      </w:pPr>
    </w:p>
    <w:p w14:paraId="27A3E165" w14:textId="550A96FD" w:rsidR="008144A5" w:rsidRPr="00870C63" w:rsidRDefault="008144A5" w:rsidP="008144A5">
      <w:pPr>
        <w:ind w:left="0"/>
        <w:rPr>
          <w:rFonts w:ascii="Arial" w:hAnsi="Arial" w:cs="Arial"/>
        </w:rPr>
      </w:pPr>
    </w:p>
    <w:p w14:paraId="0F526229" w14:textId="0112B293" w:rsidR="008144A5" w:rsidRPr="00870C63" w:rsidRDefault="008144A5" w:rsidP="008144A5">
      <w:pPr>
        <w:pStyle w:val="Default"/>
      </w:pPr>
      <w:bookmarkStart w:id="15" w:name="_Hlk96627505"/>
      <w:r w:rsidRPr="00870C63">
        <w:t xml:space="preserve">Each Council is judicially led and a local fiscal agent appointed by the judge administers </w:t>
      </w:r>
      <w:r w:rsidR="005E18BF">
        <w:t>an</w:t>
      </w:r>
      <w:r w:rsidR="005E18BF" w:rsidRPr="00870C63">
        <w:t xml:space="preserve"> </w:t>
      </w:r>
      <w:r w:rsidRPr="00870C63">
        <w:t xml:space="preserve">annual allocation of </w:t>
      </w:r>
      <w:r w:rsidR="005E18BF">
        <w:t xml:space="preserve">grant </w:t>
      </w:r>
      <w:r w:rsidRPr="00870C63">
        <w:t xml:space="preserve">funds. Funds support a part-time local council coordinator in each council, as well as coordination of committee work, training, travel, and other related activities as determined by the local council planning/steering committees. The planning/steering committee establishes, along with the local council coordinator, the </w:t>
      </w:r>
      <w:proofErr w:type="gramStart"/>
      <w:r w:rsidRPr="00870C63">
        <w:t>goals</w:t>
      </w:r>
      <w:proofErr w:type="gramEnd"/>
      <w:r w:rsidRPr="00870C63">
        <w:t xml:space="preserve"> and objectives for the upcoming year.</w:t>
      </w:r>
    </w:p>
    <w:p w14:paraId="668C74EA" w14:textId="77777777" w:rsidR="008144A5" w:rsidRPr="00870C63" w:rsidRDefault="008144A5" w:rsidP="008144A5">
      <w:pPr>
        <w:pStyle w:val="Default"/>
      </w:pPr>
    </w:p>
    <w:p w14:paraId="356E33CA" w14:textId="77777777" w:rsidR="008144A5" w:rsidRPr="00870C63" w:rsidRDefault="008144A5" w:rsidP="008144A5">
      <w:pPr>
        <w:pStyle w:val="Default"/>
      </w:pPr>
      <w:r w:rsidRPr="00870C63">
        <w:t xml:space="preserve">For more information on the Illinois Family Violence Coordinating Council please visit: </w:t>
      </w:r>
      <w:hyperlink r:id="rId15" w:history="1">
        <w:r w:rsidRPr="00870C63">
          <w:rPr>
            <w:rStyle w:val="Hyperlink"/>
          </w:rPr>
          <w:t>http://www.icjia.state.il.us/ifvcc</w:t>
        </w:r>
      </w:hyperlink>
      <w:r w:rsidRPr="00870C63">
        <w:t xml:space="preserve">  </w:t>
      </w:r>
    </w:p>
    <w:bookmarkEnd w:id="15"/>
    <w:p w14:paraId="12658BF5" w14:textId="77777777" w:rsidR="00DF073E" w:rsidRPr="00870C63" w:rsidRDefault="00DF073E" w:rsidP="00DF073E">
      <w:pPr>
        <w:ind w:left="360"/>
        <w:rPr>
          <w:rFonts w:ascii="Arial" w:hAnsi="Arial" w:cs="Arial"/>
        </w:rPr>
      </w:pPr>
    </w:p>
    <w:p w14:paraId="5CB70221" w14:textId="77777777" w:rsidR="00DF073E" w:rsidRPr="00870C63" w:rsidRDefault="00DF073E" w:rsidP="00002BC7">
      <w:pPr>
        <w:pStyle w:val="Heading2"/>
        <w:ind w:left="575"/>
        <w:rPr>
          <w:rFonts w:ascii="Arial" w:hAnsi="Arial" w:cs="Arial"/>
        </w:rPr>
      </w:pPr>
      <w:bookmarkStart w:id="16" w:name="_Toc96858949"/>
      <w:r w:rsidRPr="00870C63">
        <w:rPr>
          <w:rFonts w:ascii="Arial" w:hAnsi="Arial" w:cs="Arial"/>
        </w:rPr>
        <w:t xml:space="preserve">3. </w:t>
      </w:r>
      <w:r w:rsidRPr="00870C63">
        <w:rPr>
          <w:rFonts w:ascii="Arial" w:hAnsi="Arial" w:cs="Arial"/>
          <w:i/>
        </w:rPr>
        <w:t>Program Requirements</w:t>
      </w:r>
      <w:bookmarkEnd w:id="16"/>
      <w:r w:rsidRPr="00870C63">
        <w:rPr>
          <w:rFonts w:ascii="Arial" w:hAnsi="Arial" w:cs="Arial"/>
        </w:rPr>
        <w:t xml:space="preserve"> </w:t>
      </w:r>
    </w:p>
    <w:p w14:paraId="73D99ACE" w14:textId="77777777" w:rsidR="00DF073E" w:rsidRPr="00870C63" w:rsidRDefault="00DF073E" w:rsidP="00DF073E">
      <w:pPr>
        <w:ind w:left="360"/>
        <w:rPr>
          <w:rFonts w:ascii="Arial" w:hAnsi="Arial" w:cs="Arial"/>
          <w:color w:val="2E74B5" w:themeColor="accent5" w:themeShade="BF"/>
        </w:rPr>
      </w:pPr>
    </w:p>
    <w:p w14:paraId="153529A8" w14:textId="77777777" w:rsidR="008144A5" w:rsidRPr="00870C63" w:rsidRDefault="008144A5" w:rsidP="00E96682">
      <w:pPr>
        <w:pStyle w:val="ListParagraph"/>
        <w:numPr>
          <w:ilvl w:val="0"/>
          <w:numId w:val="18"/>
        </w:numPr>
        <w:rPr>
          <w:rFonts w:ascii="Arial" w:hAnsi="Arial" w:cs="Arial"/>
        </w:rPr>
      </w:pPr>
      <w:r w:rsidRPr="00870C63">
        <w:rPr>
          <w:rFonts w:ascii="Arial" w:hAnsi="Arial" w:cs="Arial"/>
        </w:rPr>
        <w:t>Identify and describe the service area of the local family violence coordinating council. Examples of service areas are as follows:</w:t>
      </w:r>
    </w:p>
    <w:p w14:paraId="338BD5EB" w14:textId="77777777" w:rsidR="008144A5" w:rsidRPr="00870C63" w:rsidRDefault="008144A5" w:rsidP="00E96682">
      <w:pPr>
        <w:pStyle w:val="ListParagraph"/>
        <w:numPr>
          <w:ilvl w:val="1"/>
          <w:numId w:val="18"/>
        </w:numPr>
        <w:rPr>
          <w:rFonts w:ascii="Arial" w:hAnsi="Arial" w:cs="Arial"/>
        </w:rPr>
      </w:pPr>
      <w:r w:rsidRPr="00870C63">
        <w:rPr>
          <w:rFonts w:ascii="Arial" w:hAnsi="Arial" w:cs="Arial"/>
        </w:rPr>
        <w:t>Judicial Circuit(s)</w:t>
      </w:r>
    </w:p>
    <w:p w14:paraId="169A6194" w14:textId="77777777" w:rsidR="008144A5" w:rsidRPr="00870C63" w:rsidRDefault="008144A5" w:rsidP="00E96682">
      <w:pPr>
        <w:pStyle w:val="ListParagraph"/>
        <w:numPr>
          <w:ilvl w:val="1"/>
          <w:numId w:val="18"/>
        </w:numPr>
        <w:rPr>
          <w:rFonts w:ascii="Arial" w:hAnsi="Arial" w:cs="Arial"/>
        </w:rPr>
      </w:pPr>
      <w:r w:rsidRPr="00870C63">
        <w:rPr>
          <w:rFonts w:ascii="Arial" w:hAnsi="Arial" w:cs="Arial"/>
        </w:rPr>
        <w:t>County(ies)</w:t>
      </w:r>
    </w:p>
    <w:p w14:paraId="3B9E3000" w14:textId="28E9F34D" w:rsidR="008144A5" w:rsidRPr="00870C63" w:rsidRDefault="008144A5" w:rsidP="008144A5">
      <w:pPr>
        <w:ind w:left="1080"/>
        <w:rPr>
          <w:rFonts w:ascii="Arial" w:hAnsi="Arial" w:cs="Arial"/>
        </w:rPr>
      </w:pPr>
      <w:r w:rsidRPr="00870C63">
        <w:rPr>
          <w:rFonts w:ascii="Arial" w:hAnsi="Arial" w:cs="Arial"/>
        </w:rPr>
        <w:t>In previous grant years, it was required that the service area for a local family violence coordinating council was a judicial circuit, however, we no longer require this. At the minimum, the service area should include a county.</w:t>
      </w:r>
    </w:p>
    <w:p w14:paraId="3EA4438C" w14:textId="77777777" w:rsidR="008144A5" w:rsidRPr="00870C63" w:rsidRDefault="008144A5" w:rsidP="008144A5">
      <w:pPr>
        <w:pStyle w:val="ListParagraph"/>
        <w:ind w:left="1080"/>
        <w:rPr>
          <w:rFonts w:ascii="Arial" w:hAnsi="Arial" w:cs="Arial"/>
        </w:rPr>
      </w:pPr>
    </w:p>
    <w:p w14:paraId="5DD9065C" w14:textId="1A2C6BD4" w:rsidR="00BD1825" w:rsidRDefault="005E18BF" w:rsidP="00E96682">
      <w:pPr>
        <w:pStyle w:val="ListParagraph"/>
        <w:numPr>
          <w:ilvl w:val="0"/>
          <w:numId w:val="18"/>
        </w:numPr>
        <w:rPr>
          <w:rFonts w:ascii="Arial" w:hAnsi="Arial" w:cs="Arial"/>
          <w:color w:val="auto"/>
        </w:rPr>
      </w:pPr>
      <w:r>
        <w:rPr>
          <w:rFonts w:ascii="Arial" w:hAnsi="Arial" w:cs="Arial"/>
          <w:color w:val="auto"/>
        </w:rPr>
        <w:t>Incorporate</w:t>
      </w:r>
      <w:r w:rsidRPr="00870C63">
        <w:rPr>
          <w:rFonts w:ascii="Arial" w:hAnsi="Arial" w:cs="Arial"/>
          <w:color w:val="auto"/>
        </w:rPr>
        <w:t xml:space="preserve"> </w:t>
      </w:r>
      <w:r w:rsidR="00BD1825" w:rsidRPr="00870C63">
        <w:rPr>
          <w:rFonts w:ascii="Arial" w:hAnsi="Arial" w:cs="Arial"/>
          <w:color w:val="auto"/>
        </w:rPr>
        <w:t xml:space="preserve">a </w:t>
      </w:r>
      <w:r w:rsidRPr="00870C63">
        <w:rPr>
          <w:rFonts w:ascii="Arial" w:hAnsi="Arial" w:cs="Arial"/>
          <w:color w:val="auto"/>
        </w:rPr>
        <w:t xml:space="preserve">local council coordinator </w:t>
      </w:r>
      <w:r w:rsidR="00BD1825" w:rsidRPr="00870C63">
        <w:rPr>
          <w:rFonts w:ascii="Arial" w:hAnsi="Arial" w:cs="Arial"/>
          <w:color w:val="auto"/>
        </w:rPr>
        <w:t>funded with IFVCC or other funds</w:t>
      </w:r>
      <w:r w:rsidR="009172A9">
        <w:rPr>
          <w:rFonts w:ascii="Arial" w:hAnsi="Arial" w:cs="Arial"/>
          <w:color w:val="auto"/>
        </w:rPr>
        <w:t>.</w:t>
      </w:r>
    </w:p>
    <w:p w14:paraId="35316F9F" w14:textId="77777777" w:rsidR="009172A9" w:rsidRDefault="009172A9" w:rsidP="009172A9">
      <w:pPr>
        <w:pStyle w:val="ListParagraph"/>
        <w:ind w:left="1080"/>
        <w:rPr>
          <w:rFonts w:ascii="Arial" w:hAnsi="Arial" w:cs="Arial"/>
          <w:color w:val="auto"/>
        </w:rPr>
      </w:pPr>
    </w:p>
    <w:p w14:paraId="0B59A581" w14:textId="2055E484" w:rsidR="009172A9" w:rsidRPr="00870C63" w:rsidRDefault="009172A9" w:rsidP="00E96682">
      <w:pPr>
        <w:pStyle w:val="ListParagraph"/>
        <w:numPr>
          <w:ilvl w:val="0"/>
          <w:numId w:val="18"/>
        </w:numPr>
        <w:rPr>
          <w:rFonts w:ascii="Arial" w:hAnsi="Arial" w:cs="Arial"/>
          <w:color w:val="auto"/>
        </w:rPr>
      </w:pPr>
      <w:r>
        <w:rPr>
          <w:rFonts w:ascii="Arial" w:hAnsi="Arial" w:cs="Arial"/>
          <w:color w:val="auto"/>
        </w:rPr>
        <w:t>The FVCC Local Council Coordinator is required to attend an all-day meeting in Springfield, IL.</w:t>
      </w:r>
    </w:p>
    <w:p w14:paraId="06D22C24" w14:textId="0F15752F" w:rsidR="00BD1825" w:rsidRPr="00870C63" w:rsidRDefault="00BD1825" w:rsidP="00BD1825">
      <w:pPr>
        <w:pStyle w:val="ListParagraph"/>
        <w:ind w:left="1080"/>
        <w:rPr>
          <w:rFonts w:ascii="Arial" w:hAnsi="Arial" w:cs="Arial"/>
        </w:rPr>
      </w:pPr>
    </w:p>
    <w:p w14:paraId="3EC019A4" w14:textId="7B5F01BA" w:rsidR="008144A5" w:rsidRPr="00870C63" w:rsidRDefault="008144A5" w:rsidP="00E96682">
      <w:pPr>
        <w:pStyle w:val="ListParagraph"/>
        <w:numPr>
          <w:ilvl w:val="0"/>
          <w:numId w:val="18"/>
        </w:numPr>
        <w:rPr>
          <w:rFonts w:ascii="Arial" w:hAnsi="Arial" w:cs="Arial"/>
        </w:rPr>
      </w:pPr>
      <w:r w:rsidRPr="00870C63">
        <w:rPr>
          <w:rFonts w:ascii="Arial" w:hAnsi="Arial" w:cs="Arial"/>
        </w:rPr>
        <w:t>Coordinate efforts to improve the systems response to family violence (including but not limited to domestic violence, child abuse, teen dating violence, and abuse against older adults and persons with disabilities).</w:t>
      </w:r>
    </w:p>
    <w:p w14:paraId="6AA482DD" w14:textId="616470A9" w:rsidR="008144A5" w:rsidRPr="00870C63" w:rsidRDefault="008144A5" w:rsidP="00E96682">
      <w:pPr>
        <w:pStyle w:val="ListParagraph"/>
        <w:numPr>
          <w:ilvl w:val="1"/>
          <w:numId w:val="18"/>
        </w:numPr>
        <w:rPr>
          <w:rFonts w:ascii="Arial" w:hAnsi="Arial" w:cs="Arial"/>
        </w:rPr>
      </w:pPr>
      <w:r w:rsidRPr="00870C63">
        <w:rPr>
          <w:rFonts w:ascii="Arial" w:hAnsi="Arial" w:cs="Arial"/>
        </w:rPr>
        <w:lastRenderedPageBreak/>
        <w:t xml:space="preserve">This is done </w:t>
      </w:r>
      <w:r w:rsidR="005E18BF">
        <w:rPr>
          <w:rFonts w:ascii="Arial" w:hAnsi="Arial" w:cs="Arial"/>
        </w:rPr>
        <w:t xml:space="preserve">by </w:t>
      </w:r>
      <w:r w:rsidRPr="00870C63">
        <w:rPr>
          <w:rFonts w:ascii="Arial" w:hAnsi="Arial" w:cs="Arial"/>
        </w:rPr>
        <w:t xml:space="preserve">coordinating and convening committees and workgroups. </w:t>
      </w:r>
    </w:p>
    <w:p w14:paraId="443D53C4" w14:textId="4B0672D9" w:rsidR="008144A5" w:rsidRPr="00870C63" w:rsidRDefault="008144A5" w:rsidP="00E96682">
      <w:pPr>
        <w:pStyle w:val="ListParagraph"/>
        <w:numPr>
          <w:ilvl w:val="2"/>
          <w:numId w:val="18"/>
        </w:numPr>
        <w:rPr>
          <w:rFonts w:ascii="Arial" w:hAnsi="Arial" w:cs="Arial"/>
        </w:rPr>
      </w:pPr>
      <w:r w:rsidRPr="00870C63">
        <w:rPr>
          <w:rFonts w:ascii="Arial" w:hAnsi="Arial" w:cs="Arial"/>
        </w:rPr>
        <w:t xml:space="preserve">Councils are required to </w:t>
      </w:r>
      <w:r w:rsidR="005E18BF">
        <w:rPr>
          <w:rFonts w:ascii="Arial" w:hAnsi="Arial" w:cs="Arial"/>
        </w:rPr>
        <w:t>form</w:t>
      </w:r>
      <w:r w:rsidR="005E18BF" w:rsidRPr="00870C63">
        <w:rPr>
          <w:rFonts w:ascii="Arial" w:hAnsi="Arial" w:cs="Arial"/>
        </w:rPr>
        <w:t xml:space="preserve"> </w:t>
      </w:r>
      <w:r w:rsidRPr="00870C63">
        <w:rPr>
          <w:rFonts w:ascii="Arial" w:hAnsi="Arial" w:cs="Arial"/>
        </w:rPr>
        <w:t xml:space="preserve">a steering committee that meets no less than three times per year. </w:t>
      </w:r>
    </w:p>
    <w:p w14:paraId="7FC36D3A" w14:textId="77777777" w:rsidR="008144A5" w:rsidRPr="00870C63" w:rsidRDefault="008144A5" w:rsidP="00E96682">
      <w:pPr>
        <w:pStyle w:val="ListParagraph"/>
        <w:numPr>
          <w:ilvl w:val="2"/>
          <w:numId w:val="18"/>
        </w:numPr>
        <w:rPr>
          <w:rFonts w:ascii="Arial" w:hAnsi="Arial" w:cs="Arial"/>
        </w:rPr>
      </w:pPr>
      <w:r w:rsidRPr="00870C63">
        <w:rPr>
          <w:rFonts w:ascii="Arial" w:hAnsi="Arial" w:cs="Arial"/>
        </w:rPr>
        <w:t>Councils are encouraged to have at least two additional sub-committees and/or workgroups that meet quarterly at a minimum.</w:t>
      </w:r>
    </w:p>
    <w:p w14:paraId="074240E9" w14:textId="1B1BEF76" w:rsidR="008144A5" w:rsidRPr="00870C63" w:rsidRDefault="008144A5" w:rsidP="00E96682">
      <w:pPr>
        <w:pStyle w:val="ListParagraph"/>
        <w:numPr>
          <w:ilvl w:val="2"/>
          <w:numId w:val="18"/>
        </w:numPr>
        <w:rPr>
          <w:rFonts w:ascii="Arial" w:hAnsi="Arial" w:cs="Arial"/>
        </w:rPr>
      </w:pPr>
      <w:r w:rsidRPr="00870C63">
        <w:rPr>
          <w:rFonts w:ascii="Arial" w:hAnsi="Arial" w:cs="Arial"/>
        </w:rPr>
        <w:t>Council membership should include a diverse representation from disciplines</w:t>
      </w:r>
      <w:r w:rsidR="003C7CE8">
        <w:rPr>
          <w:rFonts w:ascii="Arial" w:hAnsi="Arial" w:cs="Arial"/>
        </w:rPr>
        <w:t>.</w:t>
      </w:r>
    </w:p>
    <w:p w14:paraId="13C0E16C" w14:textId="67484C56" w:rsidR="008144A5" w:rsidRPr="00870C63" w:rsidRDefault="008144A5" w:rsidP="00E96682">
      <w:pPr>
        <w:pStyle w:val="ListParagraph"/>
        <w:numPr>
          <w:ilvl w:val="0"/>
          <w:numId w:val="18"/>
        </w:numPr>
        <w:rPr>
          <w:rFonts w:ascii="Arial" w:hAnsi="Arial" w:cs="Arial"/>
        </w:rPr>
      </w:pPr>
      <w:r w:rsidRPr="00870C63">
        <w:rPr>
          <w:rFonts w:ascii="Arial" w:hAnsi="Arial" w:cs="Arial"/>
        </w:rPr>
        <w:t xml:space="preserve">Improve the knowledge of criminal justice professionals on family violence </w:t>
      </w:r>
      <w:r w:rsidR="005E18BF">
        <w:rPr>
          <w:rFonts w:ascii="Arial" w:hAnsi="Arial" w:cs="Arial"/>
        </w:rPr>
        <w:t xml:space="preserve">and </w:t>
      </w:r>
      <w:r w:rsidRPr="00870C63">
        <w:rPr>
          <w:rFonts w:ascii="Arial" w:hAnsi="Arial" w:cs="Arial"/>
        </w:rPr>
        <w:t>related topics.</w:t>
      </w:r>
    </w:p>
    <w:p w14:paraId="6994973E" w14:textId="48B4C77D" w:rsidR="008144A5" w:rsidRPr="00870C63" w:rsidRDefault="008144A5" w:rsidP="00E96682">
      <w:pPr>
        <w:pStyle w:val="ListParagraph"/>
        <w:numPr>
          <w:ilvl w:val="1"/>
          <w:numId w:val="18"/>
        </w:numPr>
        <w:rPr>
          <w:rFonts w:ascii="Arial" w:hAnsi="Arial" w:cs="Arial"/>
        </w:rPr>
      </w:pPr>
      <w:r w:rsidRPr="00870C63">
        <w:rPr>
          <w:rFonts w:ascii="Arial" w:hAnsi="Arial" w:cs="Arial"/>
        </w:rPr>
        <w:t xml:space="preserve">This is done </w:t>
      </w:r>
      <w:r w:rsidR="005E18BF">
        <w:rPr>
          <w:rFonts w:ascii="Arial" w:hAnsi="Arial" w:cs="Arial"/>
        </w:rPr>
        <w:t xml:space="preserve">via </w:t>
      </w:r>
      <w:r w:rsidRPr="00870C63">
        <w:rPr>
          <w:rFonts w:ascii="Arial" w:hAnsi="Arial" w:cs="Arial"/>
        </w:rPr>
        <w:t xml:space="preserve">trainings </w:t>
      </w:r>
      <w:r w:rsidR="005E18BF">
        <w:rPr>
          <w:rFonts w:ascii="Arial" w:hAnsi="Arial" w:cs="Arial"/>
        </w:rPr>
        <w:t>for</w:t>
      </w:r>
      <w:r w:rsidRPr="00870C63">
        <w:rPr>
          <w:rFonts w:ascii="Arial" w:hAnsi="Arial" w:cs="Arial"/>
        </w:rPr>
        <w:t xml:space="preserve"> criminal justice and social service professionals</w:t>
      </w:r>
      <w:r w:rsidR="005E18BF">
        <w:rPr>
          <w:rFonts w:ascii="Arial" w:hAnsi="Arial" w:cs="Arial"/>
        </w:rPr>
        <w:t>, including</w:t>
      </w:r>
      <w:r w:rsidRPr="00870C63">
        <w:rPr>
          <w:rFonts w:ascii="Arial" w:hAnsi="Arial" w:cs="Arial"/>
        </w:rPr>
        <w:t xml:space="preserve"> collection of pre/post tests and evaluations. These trainings include: </w:t>
      </w:r>
    </w:p>
    <w:p w14:paraId="047B0968" w14:textId="5A55E245" w:rsidR="008144A5" w:rsidRPr="00870C63" w:rsidRDefault="008144A5" w:rsidP="00E96682">
      <w:pPr>
        <w:pStyle w:val="ListParagraph"/>
        <w:numPr>
          <w:ilvl w:val="2"/>
          <w:numId w:val="18"/>
        </w:numPr>
        <w:rPr>
          <w:rFonts w:ascii="Arial" w:hAnsi="Arial" w:cs="Arial"/>
        </w:rPr>
      </w:pPr>
      <w:r w:rsidRPr="00870C63">
        <w:rPr>
          <w:rFonts w:ascii="Arial" w:hAnsi="Arial" w:cs="Arial"/>
        </w:rPr>
        <w:t xml:space="preserve">Protocol/Facilitator Toolkit training. </w:t>
      </w:r>
    </w:p>
    <w:p w14:paraId="7F249320" w14:textId="2BD6656E" w:rsidR="008144A5" w:rsidRPr="00870C63" w:rsidRDefault="008144A5" w:rsidP="00E96682">
      <w:pPr>
        <w:pStyle w:val="ListParagraph"/>
        <w:numPr>
          <w:ilvl w:val="2"/>
          <w:numId w:val="18"/>
        </w:numPr>
        <w:rPr>
          <w:rFonts w:ascii="Arial" w:hAnsi="Arial" w:cs="Arial"/>
        </w:rPr>
      </w:pPr>
      <w:r w:rsidRPr="00870C63">
        <w:rPr>
          <w:rFonts w:ascii="Arial" w:hAnsi="Arial" w:cs="Arial"/>
        </w:rPr>
        <w:t xml:space="preserve">Promising Practice Mini-Toolkit training. </w:t>
      </w:r>
    </w:p>
    <w:p w14:paraId="392D233E" w14:textId="364DBB16" w:rsidR="008144A5" w:rsidRPr="00870C63" w:rsidRDefault="008144A5" w:rsidP="00E96682">
      <w:pPr>
        <w:pStyle w:val="ListParagraph"/>
        <w:numPr>
          <w:ilvl w:val="2"/>
          <w:numId w:val="18"/>
        </w:numPr>
        <w:rPr>
          <w:rFonts w:ascii="Arial" w:hAnsi="Arial" w:cs="Arial"/>
        </w:rPr>
      </w:pPr>
      <w:r w:rsidRPr="00870C63">
        <w:rPr>
          <w:rFonts w:ascii="Arial" w:hAnsi="Arial" w:cs="Arial"/>
        </w:rPr>
        <w:t xml:space="preserve">Non-arrest training on topics related to family violence </w:t>
      </w:r>
      <w:r w:rsidR="00AA509E">
        <w:rPr>
          <w:rFonts w:ascii="Arial" w:hAnsi="Arial" w:cs="Arial"/>
        </w:rPr>
        <w:t>and based</w:t>
      </w:r>
      <w:r w:rsidRPr="00870C63">
        <w:rPr>
          <w:rFonts w:ascii="Arial" w:hAnsi="Arial" w:cs="Arial"/>
        </w:rPr>
        <w:t xml:space="preserve"> on the council’s specific geographic region’s needs.</w:t>
      </w:r>
    </w:p>
    <w:p w14:paraId="13ADDBAA" w14:textId="77777777" w:rsidR="008144A5" w:rsidRPr="00870C63" w:rsidRDefault="008144A5" w:rsidP="008144A5">
      <w:pPr>
        <w:pStyle w:val="ListParagraph"/>
        <w:ind w:left="2160"/>
        <w:rPr>
          <w:rFonts w:ascii="Arial" w:hAnsi="Arial" w:cs="Arial"/>
        </w:rPr>
      </w:pPr>
    </w:p>
    <w:p w14:paraId="0FD0CFF1" w14:textId="59426682" w:rsidR="008144A5" w:rsidRPr="00870C63" w:rsidRDefault="008144A5" w:rsidP="00E96682">
      <w:pPr>
        <w:pStyle w:val="ListParagraph"/>
        <w:numPr>
          <w:ilvl w:val="0"/>
          <w:numId w:val="18"/>
        </w:numPr>
        <w:rPr>
          <w:rFonts w:ascii="Arial" w:hAnsi="Arial" w:cs="Arial"/>
        </w:rPr>
      </w:pPr>
      <w:r w:rsidRPr="00870C63">
        <w:rPr>
          <w:rFonts w:ascii="Arial" w:hAnsi="Arial" w:cs="Arial"/>
        </w:rPr>
        <w:t>Increase community awareness and knowledge of family violence issues (including</w:t>
      </w:r>
      <w:r w:rsidR="005E18BF">
        <w:rPr>
          <w:rFonts w:ascii="Arial" w:hAnsi="Arial" w:cs="Arial"/>
        </w:rPr>
        <w:t>,</w:t>
      </w:r>
      <w:r w:rsidRPr="00870C63">
        <w:rPr>
          <w:rFonts w:ascii="Arial" w:hAnsi="Arial" w:cs="Arial"/>
        </w:rPr>
        <w:t xml:space="preserve"> but not limited to</w:t>
      </w:r>
      <w:r w:rsidR="005E18BF">
        <w:rPr>
          <w:rFonts w:ascii="Arial" w:hAnsi="Arial" w:cs="Arial"/>
        </w:rPr>
        <w:t>,</w:t>
      </w:r>
      <w:r w:rsidRPr="00870C63">
        <w:rPr>
          <w:rFonts w:ascii="Arial" w:hAnsi="Arial" w:cs="Arial"/>
        </w:rPr>
        <w:t xml:space="preserve"> domestic violence, child abuse, teen dating violence, and abuse against older adults and persons with disabilities).</w:t>
      </w:r>
    </w:p>
    <w:p w14:paraId="58C61974" w14:textId="77777777" w:rsidR="008144A5" w:rsidRPr="00870C63" w:rsidRDefault="008144A5" w:rsidP="00E96682">
      <w:pPr>
        <w:pStyle w:val="ListParagraph"/>
        <w:numPr>
          <w:ilvl w:val="1"/>
          <w:numId w:val="18"/>
        </w:numPr>
        <w:rPr>
          <w:rFonts w:ascii="Arial" w:hAnsi="Arial" w:cs="Arial"/>
        </w:rPr>
      </w:pPr>
      <w:r w:rsidRPr="00870C63">
        <w:rPr>
          <w:rFonts w:ascii="Arial" w:hAnsi="Arial" w:cs="Arial"/>
        </w:rPr>
        <w:t>This is done through:</w:t>
      </w:r>
    </w:p>
    <w:p w14:paraId="7778B2E5" w14:textId="77777777" w:rsidR="00BD1825" w:rsidRPr="00870C63" w:rsidRDefault="008144A5" w:rsidP="00E96682">
      <w:pPr>
        <w:pStyle w:val="ListParagraph"/>
        <w:numPr>
          <w:ilvl w:val="2"/>
          <w:numId w:val="18"/>
        </w:numPr>
        <w:rPr>
          <w:rFonts w:ascii="Arial" w:hAnsi="Arial" w:cs="Arial"/>
        </w:rPr>
      </w:pPr>
      <w:r w:rsidRPr="00870C63">
        <w:rPr>
          <w:rFonts w:ascii="Arial" w:hAnsi="Arial" w:cs="Arial"/>
        </w:rPr>
        <w:t>Community awareness events.</w:t>
      </w:r>
    </w:p>
    <w:p w14:paraId="7D9BF5DC" w14:textId="20E6E935" w:rsidR="00DF073E" w:rsidRPr="00870C63" w:rsidRDefault="008144A5" w:rsidP="00E96682">
      <w:pPr>
        <w:pStyle w:val="ListParagraph"/>
        <w:numPr>
          <w:ilvl w:val="2"/>
          <w:numId w:val="18"/>
        </w:numPr>
        <w:rPr>
          <w:rFonts w:ascii="Arial" w:hAnsi="Arial" w:cs="Arial"/>
        </w:rPr>
      </w:pPr>
      <w:r w:rsidRPr="00870C63">
        <w:rPr>
          <w:rFonts w:ascii="Arial" w:hAnsi="Arial" w:cs="Arial"/>
        </w:rPr>
        <w:t>Information and resource sharing and outreach to both community members and agencies/organizations in the circuit</w:t>
      </w:r>
      <w:r w:rsidR="005E18BF">
        <w:rPr>
          <w:rFonts w:ascii="Arial" w:hAnsi="Arial" w:cs="Arial"/>
        </w:rPr>
        <w:t>.</w:t>
      </w:r>
    </w:p>
    <w:p w14:paraId="414B2DBF" w14:textId="77777777" w:rsidR="008144A5" w:rsidRPr="00870C63" w:rsidRDefault="008144A5" w:rsidP="008144A5">
      <w:pPr>
        <w:ind w:left="360"/>
        <w:rPr>
          <w:rFonts w:ascii="Arial" w:hAnsi="Arial" w:cs="Arial"/>
          <w:b/>
        </w:rPr>
      </w:pPr>
    </w:p>
    <w:p w14:paraId="6333F154" w14:textId="433C4AA4" w:rsidR="00DF073E" w:rsidRPr="00870C63" w:rsidRDefault="00DF073E" w:rsidP="00002BC7">
      <w:pPr>
        <w:pStyle w:val="Heading2"/>
        <w:ind w:left="575"/>
        <w:rPr>
          <w:rFonts w:ascii="Arial" w:hAnsi="Arial" w:cs="Arial"/>
        </w:rPr>
      </w:pPr>
      <w:bookmarkStart w:id="17" w:name="_Toc96858950"/>
      <w:r w:rsidRPr="00870C63">
        <w:rPr>
          <w:rFonts w:ascii="Arial" w:hAnsi="Arial" w:cs="Arial"/>
        </w:rPr>
        <w:t xml:space="preserve">4. </w:t>
      </w:r>
      <w:r w:rsidR="003C110B" w:rsidRPr="00870C63">
        <w:rPr>
          <w:rFonts w:ascii="Arial" w:hAnsi="Arial" w:cs="Arial"/>
          <w:i/>
        </w:rPr>
        <w:t>Performance Plan</w:t>
      </w:r>
      <w:bookmarkEnd w:id="17"/>
    </w:p>
    <w:p w14:paraId="5ABE1FD2" w14:textId="77777777" w:rsidR="00DF073E" w:rsidRPr="00870C63" w:rsidRDefault="00DF073E" w:rsidP="00DF073E">
      <w:pPr>
        <w:ind w:left="360"/>
        <w:rPr>
          <w:rFonts w:ascii="Arial" w:hAnsi="Arial" w:cs="Arial"/>
        </w:rPr>
      </w:pPr>
    </w:p>
    <w:p w14:paraId="171A34DB" w14:textId="60A17BA6" w:rsidR="00456EEF" w:rsidRPr="00870C63" w:rsidRDefault="00456EEF" w:rsidP="00456EEF">
      <w:pPr>
        <w:ind w:left="360"/>
        <w:rPr>
          <w:rFonts w:ascii="Arial" w:hAnsi="Arial" w:cs="Arial"/>
        </w:rPr>
      </w:pPr>
      <w:r w:rsidRPr="00870C63">
        <w:rPr>
          <w:rFonts w:ascii="Arial" w:hAnsi="Arial" w:cs="Arial"/>
        </w:rPr>
        <w:t>Funded programs will be required to submit quarterly progress reports that will minimally include the following information</w:t>
      </w:r>
      <w:r w:rsidR="005E18BF">
        <w:rPr>
          <w:rFonts w:ascii="Arial" w:hAnsi="Arial" w:cs="Arial"/>
        </w:rPr>
        <w:t>,</w:t>
      </w:r>
      <w:r w:rsidRPr="00870C63">
        <w:rPr>
          <w:rFonts w:ascii="Arial" w:hAnsi="Arial" w:cs="Arial"/>
        </w:rPr>
        <w:t xml:space="preserve"> based on the objectives the applicant agencies propose. </w:t>
      </w:r>
    </w:p>
    <w:p w14:paraId="60783D4A" w14:textId="77777777" w:rsidR="00BD1825" w:rsidRPr="00870C63" w:rsidRDefault="00BD1825" w:rsidP="00BD1825">
      <w:pPr>
        <w:ind w:left="360"/>
        <w:rPr>
          <w:rFonts w:ascii="Arial" w:hAnsi="Arial" w:cs="Arial"/>
        </w:rPr>
      </w:pPr>
    </w:p>
    <w:tbl>
      <w:tblPr>
        <w:tblStyle w:val="TableGrid31"/>
        <w:tblW w:w="9535" w:type="dxa"/>
        <w:jc w:val="center"/>
        <w:tblLook w:val="04A0" w:firstRow="1" w:lastRow="0" w:firstColumn="1" w:lastColumn="0" w:noHBand="0" w:noVBand="1"/>
      </w:tblPr>
      <w:tblGrid>
        <w:gridCol w:w="4675"/>
        <w:gridCol w:w="4860"/>
      </w:tblGrid>
      <w:tr w:rsidR="00456EEF" w:rsidRPr="00870C63" w14:paraId="42BB2977" w14:textId="77777777" w:rsidTr="004A24EC">
        <w:trPr>
          <w:jc w:val="center"/>
        </w:trPr>
        <w:tc>
          <w:tcPr>
            <w:tcW w:w="9535" w:type="dxa"/>
            <w:gridSpan w:val="2"/>
            <w:shd w:val="clear" w:color="auto" w:fill="auto"/>
          </w:tcPr>
          <w:p w14:paraId="655681B7" w14:textId="04815631" w:rsidR="00456EEF" w:rsidRPr="00870C63" w:rsidRDefault="00456EEF" w:rsidP="004A24EC">
            <w:pPr>
              <w:ind w:left="0"/>
              <w:jc w:val="both"/>
              <w:rPr>
                <w:rFonts w:ascii="Arial" w:hAnsi="Arial" w:cs="Arial"/>
                <w:b/>
              </w:rPr>
            </w:pPr>
            <w:r w:rsidRPr="00870C63">
              <w:rPr>
                <w:rFonts w:ascii="Arial" w:hAnsi="Arial" w:cs="Arial"/>
                <w:b/>
              </w:rPr>
              <w:t>Goal 1:</w:t>
            </w:r>
            <w:r w:rsidRPr="00870C63">
              <w:rPr>
                <w:rFonts w:ascii="Arial" w:hAnsi="Arial" w:cs="Arial"/>
              </w:rPr>
              <w:t xml:space="preserve"> The local Circuit Family Violence Coordinating Council will work to improve the system</w:t>
            </w:r>
            <w:r w:rsidR="005E18BF">
              <w:rPr>
                <w:rFonts w:ascii="Arial" w:hAnsi="Arial" w:cs="Arial"/>
              </w:rPr>
              <w:t>’</w:t>
            </w:r>
            <w:r w:rsidRPr="00870C63">
              <w:rPr>
                <w:rFonts w:ascii="Arial" w:hAnsi="Arial" w:cs="Arial"/>
              </w:rPr>
              <w:t>s response to family violence (including but not limited to domestic violence, child abuse, teen dating violence, and abuse against older adults and persons with disabilities) by developing multidisciplinary committees to provide oversight, guidance, and development of policies and procedures enforcing victim safety, abuser accountability, and community safety</w:t>
            </w:r>
          </w:p>
        </w:tc>
      </w:tr>
      <w:tr w:rsidR="00456EEF" w:rsidRPr="00870C63" w14:paraId="5A74ACD4" w14:textId="77777777" w:rsidTr="004A24EC">
        <w:trPr>
          <w:jc w:val="center"/>
        </w:trPr>
        <w:tc>
          <w:tcPr>
            <w:tcW w:w="4675" w:type="dxa"/>
            <w:shd w:val="clear" w:color="auto" w:fill="D9D9D9"/>
          </w:tcPr>
          <w:p w14:paraId="213287DC" w14:textId="77777777" w:rsidR="00456EEF" w:rsidRPr="00870C63" w:rsidRDefault="00456EEF" w:rsidP="004A24EC">
            <w:pPr>
              <w:ind w:left="0"/>
              <w:rPr>
                <w:rFonts w:ascii="Arial" w:hAnsi="Arial" w:cs="Arial"/>
                <w:b/>
              </w:rPr>
            </w:pPr>
            <w:r w:rsidRPr="00870C63">
              <w:rPr>
                <w:rFonts w:ascii="Arial" w:hAnsi="Arial" w:cs="Arial"/>
                <w:b/>
              </w:rPr>
              <w:t>Process Objectives</w:t>
            </w:r>
          </w:p>
        </w:tc>
        <w:tc>
          <w:tcPr>
            <w:tcW w:w="4860" w:type="dxa"/>
            <w:shd w:val="clear" w:color="auto" w:fill="D9D9D9"/>
          </w:tcPr>
          <w:p w14:paraId="2A92BD4B" w14:textId="77777777" w:rsidR="00456EEF" w:rsidRPr="00870C63" w:rsidRDefault="00456EEF" w:rsidP="004A24EC">
            <w:pPr>
              <w:ind w:left="0"/>
              <w:rPr>
                <w:rFonts w:ascii="Arial" w:hAnsi="Arial" w:cs="Arial"/>
                <w:b/>
              </w:rPr>
            </w:pPr>
            <w:r w:rsidRPr="00870C63">
              <w:rPr>
                <w:rFonts w:ascii="Arial" w:hAnsi="Arial" w:cs="Arial"/>
                <w:b/>
              </w:rPr>
              <w:t>Performance Measures</w:t>
            </w:r>
          </w:p>
        </w:tc>
      </w:tr>
      <w:tr w:rsidR="00456EEF" w:rsidRPr="00870C63" w14:paraId="5B0BA7EB" w14:textId="77777777" w:rsidTr="004A24EC">
        <w:trPr>
          <w:jc w:val="center"/>
        </w:trPr>
        <w:tc>
          <w:tcPr>
            <w:tcW w:w="4675" w:type="dxa"/>
          </w:tcPr>
          <w:p w14:paraId="49171EE7" w14:textId="77777777" w:rsidR="00456EEF" w:rsidRPr="00870C63" w:rsidRDefault="00456EEF" w:rsidP="004A24EC">
            <w:pPr>
              <w:ind w:left="0"/>
              <w:rPr>
                <w:rFonts w:ascii="Arial" w:hAnsi="Arial" w:cs="Arial"/>
              </w:rPr>
            </w:pPr>
            <w:r w:rsidRPr="00870C63">
              <w:rPr>
                <w:rFonts w:ascii="Arial" w:hAnsi="Arial" w:cs="Arial"/>
                <w:bCs/>
                <w:iCs/>
              </w:rPr>
              <w:t>Coordinate and convene committees with criminal justice and family violence professionals that contribute to the improvement of the legal system and the administration of justice.</w:t>
            </w:r>
          </w:p>
        </w:tc>
        <w:tc>
          <w:tcPr>
            <w:tcW w:w="4860" w:type="dxa"/>
          </w:tcPr>
          <w:p w14:paraId="17094E40" w14:textId="0F82C3FD" w:rsidR="00456EEF" w:rsidRPr="00870C63" w:rsidRDefault="005E18BF" w:rsidP="00456EEF">
            <w:pPr>
              <w:numPr>
                <w:ilvl w:val="0"/>
                <w:numId w:val="25"/>
              </w:numPr>
              <w:ind w:left="0"/>
              <w:contextualSpacing/>
              <w:rPr>
                <w:rFonts w:ascii="Arial" w:hAnsi="Arial" w:cs="Arial"/>
              </w:rPr>
            </w:pPr>
            <w:r>
              <w:rPr>
                <w:rFonts w:ascii="Arial" w:hAnsi="Arial" w:cs="Arial"/>
                <w:bCs/>
                <w:iCs/>
              </w:rPr>
              <w:t>#</w:t>
            </w:r>
            <w:r w:rsidRPr="00870C63">
              <w:rPr>
                <w:rFonts w:ascii="Arial" w:hAnsi="Arial" w:cs="Arial"/>
                <w:bCs/>
                <w:iCs/>
              </w:rPr>
              <w:t xml:space="preserve"> </w:t>
            </w:r>
            <w:r w:rsidR="00456EEF" w:rsidRPr="00870C63">
              <w:rPr>
                <w:rFonts w:ascii="Arial" w:hAnsi="Arial" w:cs="Arial"/>
                <w:bCs/>
                <w:iCs/>
              </w:rPr>
              <w:t>of committees formed</w:t>
            </w:r>
          </w:p>
        </w:tc>
      </w:tr>
      <w:tr w:rsidR="00456EEF" w:rsidRPr="00870C63" w14:paraId="030E1FFA" w14:textId="77777777" w:rsidTr="004A24EC">
        <w:trPr>
          <w:jc w:val="center"/>
        </w:trPr>
        <w:tc>
          <w:tcPr>
            <w:tcW w:w="4675" w:type="dxa"/>
          </w:tcPr>
          <w:p w14:paraId="6935C4D3" w14:textId="77777777" w:rsidR="00456EEF" w:rsidRPr="00870C63" w:rsidRDefault="00456EEF" w:rsidP="004A24EC">
            <w:pPr>
              <w:ind w:left="0"/>
              <w:rPr>
                <w:rFonts w:ascii="Arial" w:hAnsi="Arial" w:cs="Arial"/>
              </w:rPr>
            </w:pPr>
            <w:r w:rsidRPr="00870C63">
              <w:rPr>
                <w:rFonts w:ascii="Arial" w:hAnsi="Arial" w:cs="Arial"/>
                <w:bCs/>
                <w:iCs/>
              </w:rPr>
              <w:t>Local Council Steering</w:t>
            </w:r>
            <w:r w:rsidRPr="00870C63">
              <w:rPr>
                <w:rFonts w:ascii="Arial" w:hAnsi="Arial" w:cs="Arial"/>
              </w:rPr>
              <w:t xml:space="preserve"> Committee </w:t>
            </w:r>
            <w:r w:rsidRPr="00870C63">
              <w:rPr>
                <w:rFonts w:ascii="Arial" w:hAnsi="Arial" w:cs="Arial"/>
                <w:bCs/>
                <w:iCs/>
              </w:rPr>
              <w:t>will meet at least 3 times per year</w:t>
            </w:r>
          </w:p>
        </w:tc>
        <w:tc>
          <w:tcPr>
            <w:tcW w:w="4860" w:type="dxa"/>
          </w:tcPr>
          <w:p w14:paraId="4ECCC66A" w14:textId="0BDD7F9F" w:rsidR="00456EEF" w:rsidRPr="00870C63" w:rsidRDefault="005E18BF" w:rsidP="004A24EC">
            <w:pPr>
              <w:ind w:left="0"/>
              <w:contextualSpacing/>
              <w:rPr>
                <w:rFonts w:ascii="Arial" w:hAnsi="Arial" w:cs="Arial"/>
              </w:rPr>
            </w:pPr>
            <w:r>
              <w:rPr>
                <w:rFonts w:ascii="Arial" w:hAnsi="Arial" w:cs="Arial"/>
                <w:bCs/>
                <w:iCs/>
              </w:rPr>
              <w:t xml:space="preserve"># </w:t>
            </w:r>
            <w:r w:rsidR="00456EEF" w:rsidRPr="00870C63">
              <w:rPr>
                <w:rFonts w:ascii="Arial" w:hAnsi="Arial" w:cs="Arial"/>
                <w:bCs/>
                <w:iCs/>
              </w:rPr>
              <w:t>of local council steering committee meetings.</w:t>
            </w:r>
          </w:p>
          <w:p w14:paraId="20E4C2B3" w14:textId="77777777" w:rsidR="00456EEF" w:rsidRPr="00870C63" w:rsidRDefault="00456EEF" w:rsidP="00456EEF">
            <w:pPr>
              <w:numPr>
                <w:ilvl w:val="0"/>
                <w:numId w:val="25"/>
              </w:numPr>
              <w:ind w:left="0"/>
              <w:contextualSpacing/>
              <w:rPr>
                <w:rFonts w:ascii="Arial" w:hAnsi="Arial" w:cs="Arial"/>
              </w:rPr>
            </w:pPr>
          </w:p>
        </w:tc>
      </w:tr>
      <w:tr w:rsidR="00456EEF" w:rsidRPr="00870C63" w14:paraId="355EB249" w14:textId="77777777" w:rsidTr="004A24EC">
        <w:trPr>
          <w:jc w:val="center"/>
        </w:trPr>
        <w:tc>
          <w:tcPr>
            <w:tcW w:w="4675" w:type="dxa"/>
          </w:tcPr>
          <w:p w14:paraId="4FED7038" w14:textId="77777777" w:rsidR="00456EEF" w:rsidRPr="00870C63" w:rsidRDefault="00456EEF" w:rsidP="004A24EC">
            <w:pPr>
              <w:ind w:left="0"/>
              <w:rPr>
                <w:rFonts w:ascii="Arial" w:hAnsi="Arial" w:cs="Arial"/>
              </w:rPr>
            </w:pPr>
            <w:r w:rsidRPr="00870C63">
              <w:rPr>
                <w:rFonts w:ascii="Arial" w:hAnsi="Arial" w:cs="Arial"/>
              </w:rPr>
              <w:lastRenderedPageBreak/>
              <w:t>Subcommittees of the Steering Committee will be formed.</w:t>
            </w:r>
          </w:p>
        </w:tc>
        <w:tc>
          <w:tcPr>
            <w:tcW w:w="4860" w:type="dxa"/>
          </w:tcPr>
          <w:p w14:paraId="62F6E93D" w14:textId="08217E14" w:rsidR="00456EEF" w:rsidRPr="00870C63" w:rsidRDefault="00456EEF" w:rsidP="00456EEF">
            <w:pPr>
              <w:numPr>
                <w:ilvl w:val="0"/>
                <w:numId w:val="25"/>
              </w:numPr>
              <w:ind w:left="0"/>
              <w:contextualSpacing/>
              <w:rPr>
                <w:rFonts w:ascii="Arial" w:hAnsi="Arial" w:cs="Arial"/>
              </w:rPr>
            </w:pPr>
            <w:r w:rsidRPr="00870C63">
              <w:rPr>
                <w:rFonts w:ascii="Arial" w:hAnsi="Arial" w:cs="Arial"/>
              </w:rPr>
              <w:t>Name of committees and # of times each committee will meet.</w:t>
            </w:r>
          </w:p>
        </w:tc>
      </w:tr>
      <w:tr w:rsidR="00456EEF" w:rsidRPr="00870C63" w14:paraId="1895E992" w14:textId="77777777" w:rsidTr="004A24EC">
        <w:trPr>
          <w:jc w:val="center"/>
        </w:trPr>
        <w:tc>
          <w:tcPr>
            <w:tcW w:w="9535" w:type="dxa"/>
            <w:gridSpan w:val="2"/>
          </w:tcPr>
          <w:p w14:paraId="0CEA6E4B" w14:textId="77777777" w:rsidR="00456EEF" w:rsidRPr="00870C63" w:rsidRDefault="00456EEF" w:rsidP="00456EEF">
            <w:pPr>
              <w:numPr>
                <w:ilvl w:val="0"/>
                <w:numId w:val="25"/>
              </w:numPr>
              <w:ind w:left="0"/>
              <w:contextualSpacing/>
              <w:rPr>
                <w:rFonts w:ascii="Arial" w:hAnsi="Arial" w:cs="Arial"/>
              </w:rPr>
            </w:pPr>
            <w:r w:rsidRPr="00870C63">
              <w:rPr>
                <w:rFonts w:ascii="Arial" w:hAnsi="Arial" w:cs="Arial"/>
                <w:b/>
                <w:bCs/>
              </w:rPr>
              <w:t>Goal 2:</w:t>
            </w:r>
            <w:r w:rsidRPr="00870C63">
              <w:rPr>
                <w:rFonts w:ascii="Arial" w:hAnsi="Arial" w:cs="Arial"/>
              </w:rPr>
              <w:t xml:space="preserve"> Improve the knowledge of criminal justice professionals on domestic violence related topics.</w:t>
            </w:r>
          </w:p>
        </w:tc>
      </w:tr>
      <w:tr w:rsidR="00456EEF" w:rsidRPr="00870C63" w14:paraId="412A2CEB" w14:textId="77777777" w:rsidTr="004A24EC">
        <w:trPr>
          <w:jc w:val="center"/>
        </w:trPr>
        <w:tc>
          <w:tcPr>
            <w:tcW w:w="4675" w:type="dxa"/>
            <w:shd w:val="clear" w:color="auto" w:fill="D9D9D9"/>
          </w:tcPr>
          <w:p w14:paraId="4A2E53F7" w14:textId="75EDC8BC" w:rsidR="00456EEF" w:rsidRPr="00870C63" w:rsidRDefault="006C7C4C" w:rsidP="004A24EC">
            <w:pPr>
              <w:ind w:left="0"/>
              <w:rPr>
                <w:rFonts w:ascii="Arial" w:hAnsi="Arial" w:cs="Arial"/>
                <w:b/>
              </w:rPr>
            </w:pPr>
            <w:r w:rsidRPr="00870C63">
              <w:rPr>
                <w:rFonts w:ascii="Arial" w:hAnsi="Arial" w:cs="Arial"/>
                <w:b/>
              </w:rPr>
              <w:t>Process</w:t>
            </w:r>
            <w:r w:rsidR="00456EEF" w:rsidRPr="00870C63">
              <w:rPr>
                <w:rFonts w:ascii="Arial" w:hAnsi="Arial" w:cs="Arial"/>
                <w:b/>
              </w:rPr>
              <w:t xml:space="preserve"> Objectives</w:t>
            </w:r>
          </w:p>
        </w:tc>
        <w:tc>
          <w:tcPr>
            <w:tcW w:w="4860" w:type="dxa"/>
            <w:shd w:val="clear" w:color="auto" w:fill="D9D9D9"/>
          </w:tcPr>
          <w:p w14:paraId="6E5800F8" w14:textId="77777777" w:rsidR="00456EEF" w:rsidRPr="00870C63" w:rsidRDefault="00456EEF" w:rsidP="004A24EC">
            <w:pPr>
              <w:ind w:left="0"/>
              <w:rPr>
                <w:rFonts w:ascii="Arial" w:hAnsi="Arial" w:cs="Arial"/>
                <w:b/>
              </w:rPr>
            </w:pPr>
            <w:r w:rsidRPr="00870C63">
              <w:rPr>
                <w:rFonts w:ascii="Arial" w:hAnsi="Arial" w:cs="Arial"/>
                <w:b/>
              </w:rPr>
              <w:t>Performance Measures</w:t>
            </w:r>
          </w:p>
        </w:tc>
      </w:tr>
      <w:tr w:rsidR="00456EEF" w:rsidRPr="00870C63" w14:paraId="396DB4E3" w14:textId="77777777" w:rsidTr="004A24EC">
        <w:trPr>
          <w:jc w:val="center"/>
        </w:trPr>
        <w:tc>
          <w:tcPr>
            <w:tcW w:w="4675" w:type="dxa"/>
          </w:tcPr>
          <w:p w14:paraId="0A0A12E9" w14:textId="77777777" w:rsidR="00456EEF" w:rsidRPr="00870C63" w:rsidRDefault="00456EEF" w:rsidP="004A24EC">
            <w:pPr>
              <w:ind w:left="0"/>
              <w:contextualSpacing/>
              <w:rPr>
                <w:rFonts w:ascii="Arial" w:hAnsi="Arial" w:cs="Arial"/>
              </w:rPr>
            </w:pPr>
            <w:r w:rsidRPr="00870C63">
              <w:rPr>
                <w:rFonts w:ascii="Arial" w:hAnsi="Arial" w:cs="Arial"/>
              </w:rPr>
              <w:t>Provide trainings to local circuit criminal justice and family violence professionals.</w:t>
            </w:r>
          </w:p>
          <w:p w14:paraId="3F841876" w14:textId="77777777" w:rsidR="00456EEF" w:rsidRPr="00870C63" w:rsidRDefault="00456EEF" w:rsidP="004A24EC">
            <w:pPr>
              <w:ind w:left="0"/>
              <w:rPr>
                <w:rFonts w:ascii="Arial" w:hAnsi="Arial" w:cs="Arial"/>
                <w:b/>
                <w:bCs/>
                <w:u w:val="single"/>
              </w:rPr>
            </w:pPr>
            <w:r w:rsidRPr="00870C63">
              <w:rPr>
                <w:rFonts w:ascii="Arial" w:hAnsi="Arial" w:cs="Arial"/>
                <w:b/>
                <w:bCs/>
                <w:u w:val="single"/>
              </w:rPr>
              <w:t>At least 1 training from the Facilitator’s Toolkit is required</w:t>
            </w:r>
          </w:p>
          <w:p w14:paraId="49AB39F6" w14:textId="77777777" w:rsidR="00456EEF" w:rsidRPr="00870C63" w:rsidRDefault="00456EEF" w:rsidP="004A24EC">
            <w:pPr>
              <w:ind w:left="0"/>
              <w:rPr>
                <w:rFonts w:ascii="Arial" w:hAnsi="Arial" w:cs="Arial"/>
                <w:b/>
                <w:bCs/>
                <w:u w:val="single"/>
              </w:rPr>
            </w:pPr>
            <w:r w:rsidRPr="00870C63">
              <w:rPr>
                <w:rFonts w:ascii="Arial" w:hAnsi="Arial" w:cs="Arial"/>
                <w:b/>
                <w:bCs/>
                <w:u w:val="single"/>
              </w:rPr>
              <w:t>At least 1 Promising Practice Mini-Toolkit training is required.</w:t>
            </w:r>
          </w:p>
          <w:p w14:paraId="48DB7D11" w14:textId="77777777" w:rsidR="00456EEF" w:rsidRPr="00870C63" w:rsidRDefault="00456EEF" w:rsidP="004A24EC">
            <w:pPr>
              <w:ind w:left="0"/>
              <w:rPr>
                <w:rFonts w:ascii="Arial" w:hAnsi="Arial" w:cs="Arial"/>
              </w:rPr>
            </w:pPr>
          </w:p>
        </w:tc>
        <w:tc>
          <w:tcPr>
            <w:tcW w:w="4860" w:type="dxa"/>
          </w:tcPr>
          <w:p w14:paraId="2759C1D4" w14:textId="4101613B" w:rsidR="00456EEF" w:rsidRPr="00870C63" w:rsidRDefault="00456EEF" w:rsidP="00456EEF">
            <w:pPr>
              <w:numPr>
                <w:ilvl w:val="0"/>
                <w:numId w:val="26"/>
              </w:numPr>
              <w:ind w:left="0"/>
              <w:contextualSpacing/>
              <w:rPr>
                <w:rFonts w:ascii="Arial" w:hAnsi="Arial" w:cs="Arial"/>
              </w:rPr>
            </w:pPr>
            <w:r w:rsidRPr="00870C63">
              <w:rPr>
                <w:rFonts w:ascii="Arial" w:hAnsi="Arial" w:cs="Arial"/>
              </w:rPr>
              <w:t>#</w:t>
            </w:r>
            <w:r w:rsidR="00B80D96">
              <w:rPr>
                <w:rFonts w:ascii="Arial" w:hAnsi="Arial" w:cs="Arial"/>
              </w:rPr>
              <w:t xml:space="preserve"> </w:t>
            </w:r>
            <w:r w:rsidRPr="00870C63">
              <w:rPr>
                <w:rFonts w:ascii="Arial" w:hAnsi="Arial" w:cs="Arial"/>
              </w:rPr>
              <w:t>of trainings provided to local circuit criminal justice and family violence professionals.</w:t>
            </w:r>
          </w:p>
        </w:tc>
      </w:tr>
      <w:tr w:rsidR="00456EEF" w:rsidRPr="00870C63" w14:paraId="16DCDC06" w14:textId="77777777" w:rsidTr="004A24EC">
        <w:trPr>
          <w:jc w:val="center"/>
        </w:trPr>
        <w:tc>
          <w:tcPr>
            <w:tcW w:w="4675" w:type="dxa"/>
          </w:tcPr>
          <w:p w14:paraId="40C13E42" w14:textId="77777777" w:rsidR="00456EEF" w:rsidRPr="00870C63" w:rsidRDefault="00456EEF" w:rsidP="004A24EC">
            <w:pPr>
              <w:ind w:left="0"/>
              <w:rPr>
                <w:rFonts w:ascii="Arial" w:hAnsi="Arial" w:cs="Arial"/>
              </w:rPr>
            </w:pPr>
            <w:r w:rsidRPr="00870C63">
              <w:rPr>
                <w:rFonts w:ascii="Arial" w:hAnsi="Arial" w:cs="Arial"/>
              </w:rPr>
              <w:t>Educate criminal justice and family violence professionals through trainings.</w:t>
            </w:r>
          </w:p>
        </w:tc>
        <w:tc>
          <w:tcPr>
            <w:tcW w:w="4860" w:type="dxa"/>
          </w:tcPr>
          <w:p w14:paraId="507E42FE" w14:textId="0E636770" w:rsidR="00456EEF" w:rsidRPr="00870C63" w:rsidRDefault="005E18BF" w:rsidP="00456EEF">
            <w:pPr>
              <w:numPr>
                <w:ilvl w:val="0"/>
                <w:numId w:val="26"/>
              </w:numPr>
              <w:ind w:left="0"/>
              <w:contextualSpacing/>
              <w:rPr>
                <w:rFonts w:ascii="Arial" w:hAnsi="Arial" w:cs="Arial"/>
              </w:rPr>
            </w:pPr>
            <w:r>
              <w:rPr>
                <w:rFonts w:ascii="Arial" w:hAnsi="Arial" w:cs="Arial"/>
              </w:rPr>
              <w:t>#</w:t>
            </w:r>
            <w:r w:rsidR="00456EEF" w:rsidRPr="00870C63">
              <w:rPr>
                <w:rFonts w:ascii="Arial" w:hAnsi="Arial" w:cs="Arial"/>
              </w:rPr>
              <w:t xml:space="preserve"> of attendees participating in trainings.</w:t>
            </w:r>
          </w:p>
        </w:tc>
      </w:tr>
      <w:tr w:rsidR="00456EEF" w:rsidRPr="00870C63" w14:paraId="56698244" w14:textId="77777777" w:rsidTr="004A24EC">
        <w:trPr>
          <w:jc w:val="center"/>
        </w:trPr>
        <w:tc>
          <w:tcPr>
            <w:tcW w:w="4675" w:type="dxa"/>
          </w:tcPr>
          <w:p w14:paraId="31F18C2D" w14:textId="568F664D" w:rsidR="00456EEF" w:rsidRPr="00870C63" w:rsidRDefault="00456EEF" w:rsidP="004A24EC">
            <w:pPr>
              <w:ind w:left="0"/>
              <w:rPr>
                <w:rFonts w:ascii="Arial" w:hAnsi="Arial" w:cs="Arial"/>
              </w:rPr>
            </w:pPr>
            <w:r w:rsidRPr="00870C63">
              <w:rPr>
                <w:rFonts w:ascii="Arial" w:hAnsi="Arial" w:cs="Arial"/>
              </w:rPr>
              <w:t xml:space="preserve">Collect </w:t>
            </w:r>
            <w:r w:rsidRPr="00870C63">
              <w:rPr>
                <w:rFonts w:ascii="Arial" w:hAnsi="Arial" w:cs="Arial"/>
                <w:bCs/>
                <w:iCs/>
              </w:rPr>
              <w:t>evaluations or pre-</w:t>
            </w:r>
            <w:r w:rsidR="005E18BF">
              <w:rPr>
                <w:rFonts w:ascii="Arial" w:hAnsi="Arial" w:cs="Arial"/>
                <w:bCs/>
                <w:iCs/>
              </w:rPr>
              <w:t xml:space="preserve"> and </w:t>
            </w:r>
            <w:r w:rsidRPr="00870C63">
              <w:rPr>
                <w:rFonts w:ascii="Arial" w:hAnsi="Arial" w:cs="Arial"/>
                <w:bCs/>
                <w:iCs/>
              </w:rPr>
              <w:t>post</w:t>
            </w:r>
            <w:r w:rsidR="005E18BF">
              <w:rPr>
                <w:rFonts w:ascii="Arial" w:hAnsi="Arial" w:cs="Arial"/>
                <w:bCs/>
                <w:iCs/>
              </w:rPr>
              <w:t>-</w:t>
            </w:r>
            <w:r w:rsidRPr="00870C63">
              <w:rPr>
                <w:rFonts w:ascii="Arial" w:hAnsi="Arial" w:cs="Arial"/>
                <w:bCs/>
                <w:iCs/>
              </w:rPr>
              <w:t xml:space="preserve">tests (ICJIA developed surveys) from trainings. (pre </w:t>
            </w:r>
            <w:r w:rsidR="005E18BF">
              <w:rPr>
                <w:rFonts w:ascii="Arial" w:hAnsi="Arial" w:cs="Arial"/>
                <w:bCs/>
                <w:iCs/>
              </w:rPr>
              <w:t xml:space="preserve">and </w:t>
            </w:r>
            <w:r w:rsidRPr="00870C63">
              <w:rPr>
                <w:rFonts w:ascii="Arial" w:hAnsi="Arial" w:cs="Arial"/>
                <w:bCs/>
                <w:iCs/>
              </w:rPr>
              <w:t>post</w:t>
            </w:r>
            <w:r w:rsidR="005E18BF">
              <w:rPr>
                <w:rFonts w:ascii="Arial" w:hAnsi="Arial" w:cs="Arial"/>
                <w:bCs/>
                <w:iCs/>
              </w:rPr>
              <w:t>-</w:t>
            </w:r>
            <w:r w:rsidRPr="00870C63">
              <w:rPr>
                <w:rFonts w:ascii="Arial" w:hAnsi="Arial" w:cs="Arial"/>
                <w:bCs/>
                <w:iCs/>
              </w:rPr>
              <w:t>tests only apply to Promising Practices Mini-Toolkits).</w:t>
            </w:r>
          </w:p>
        </w:tc>
        <w:tc>
          <w:tcPr>
            <w:tcW w:w="4860" w:type="dxa"/>
          </w:tcPr>
          <w:p w14:paraId="1A9B6474" w14:textId="10C1AB03" w:rsidR="00456EEF" w:rsidRPr="00870C63" w:rsidRDefault="005E18BF" w:rsidP="00456EEF">
            <w:pPr>
              <w:numPr>
                <w:ilvl w:val="0"/>
                <w:numId w:val="26"/>
              </w:numPr>
              <w:ind w:left="0"/>
              <w:contextualSpacing/>
              <w:rPr>
                <w:rFonts w:ascii="Arial" w:hAnsi="Arial" w:cs="Arial"/>
              </w:rPr>
            </w:pPr>
            <w:r>
              <w:rPr>
                <w:rFonts w:ascii="Arial" w:hAnsi="Arial" w:cs="Arial"/>
              </w:rPr>
              <w:t>#</w:t>
            </w:r>
            <w:r w:rsidR="00456EEF" w:rsidRPr="00870C63">
              <w:rPr>
                <w:rFonts w:ascii="Arial" w:hAnsi="Arial" w:cs="Arial"/>
              </w:rPr>
              <w:t xml:space="preserve"> of training evaluations collected.</w:t>
            </w:r>
          </w:p>
        </w:tc>
      </w:tr>
      <w:tr w:rsidR="00456EEF" w:rsidRPr="00870C63" w14:paraId="130CCE66" w14:textId="77777777" w:rsidTr="004A24EC">
        <w:trPr>
          <w:jc w:val="center"/>
        </w:trPr>
        <w:tc>
          <w:tcPr>
            <w:tcW w:w="4675" w:type="dxa"/>
          </w:tcPr>
          <w:p w14:paraId="28B75986" w14:textId="77777777" w:rsidR="00456EEF" w:rsidRPr="00870C63" w:rsidRDefault="00456EEF" w:rsidP="004A24EC">
            <w:pPr>
              <w:ind w:left="0"/>
              <w:rPr>
                <w:rFonts w:ascii="Arial" w:hAnsi="Arial" w:cs="Arial"/>
              </w:rPr>
            </w:pPr>
            <w:r w:rsidRPr="00870C63">
              <w:rPr>
                <w:rFonts w:ascii="Arial" w:hAnsi="Arial" w:cs="Arial"/>
                <w:bCs/>
                <w:iCs/>
              </w:rPr>
              <w:t xml:space="preserve">Training </w:t>
            </w:r>
            <w:r w:rsidRPr="00870C63">
              <w:rPr>
                <w:rFonts w:ascii="Arial" w:hAnsi="Arial" w:cs="Arial"/>
              </w:rPr>
              <w:t>participants indicate increased confidence on evaluation.</w:t>
            </w:r>
          </w:p>
        </w:tc>
        <w:tc>
          <w:tcPr>
            <w:tcW w:w="4860" w:type="dxa"/>
          </w:tcPr>
          <w:p w14:paraId="1CF235F6" w14:textId="15097346" w:rsidR="00456EEF" w:rsidRPr="00870C63" w:rsidRDefault="00456EEF" w:rsidP="00456EEF">
            <w:pPr>
              <w:numPr>
                <w:ilvl w:val="0"/>
                <w:numId w:val="26"/>
              </w:numPr>
              <w:ind w:left="0"/>
              <w:contextualSpacing/>
              <w:rPr>
                <w:rFonts w:ascii="Arial" w:hAnsi="Arial" w:cs="Arial"/>
              </w:rPr>
            </w:pPr>
            <w:r w:rsidRPr="00870C63">
              <w:rPr>
                <w:rFonts w:ascii="Arial" w:hAnsi="Arial" w:cs="Arial"/>
              </w:rPr>
              <w:t>% of participants that indicate increased confidence after training based on number of attendees.</w:t>
            </w:r>
          </w:p>
        </w:tc>
      </w:tr>
      <w:tr w:rsidR="00456EEF" w:rsidRPr="00870C63" w14:paraId="3952C07F" w14:textId="77777777" w:rsidTr="004A24EC">
        <w:trPr>
          <w:jc w:val="center"/>
        </w:trPr>
        <w:tc>
          <w:tcPr>
            <w:tcW w:w="9535" w:type="dxa"/>
            <w:gridSpan w:val="2"/>
          </w:tcPr>
          <w:p w14:paraId="6D56E316" w14:textId="77777777" w:rsidR="00456EEF" w:rsidRPr="00870C63" w:rsidRDefault="00456EEF" w:rsidP="00456EEF">
            <w:pPr>
              <w:numPr>
                <w:ilvl w:val="0"/>
                <w:numId w:val="25"/>
              </w:numPr>
              <w:ind w:left="0"/>
              <w:contextualSpacing/>
              <w:rPr>
                <w:rFonts w:ascii="Arial" w:hAnsi="Arial" w:cs="Arial"/>
              </w:rPr>
            </w:pPr>
            <w:r w:rsidRPr="00870C63">
              <w:rPr>
                <w:rFonts w:ascii="Arial" w:hAnsi="Arial" w:cs="Arial"/>
                <w:b/>
                <w:bCs/>
              </w:rPr>
              <w:t>Goal 3</w:t>
            </w:r>
            <w:r w:rsidRPr="00870C63">
              <w:rPr>
                <w:rFonts w:ascii="Arial" w:hAnsi="Arial" w:cs="Arial"/>
              </w:rPr>
              <w:t>: To increase the awareness and knowledge of family violence issues (including but not limited to domestic violence, child abuse, teen dating violence, and abuse against older adults and persons with disabilities) in the communities of the service area.</w:t>
            </w:r>
          </w:p>
        </w:tc>
      </w:tr>
      <w:tr w:rsidR="00456EEF" w:rsidRPr="00870C63" w14:paraId="4F0B3E2B" w14:textId="77777777" w:rsidTr="004A24EC">
        <w:trPr>
          <w:jc w:val="center"/>
        </w:trPr>
        <w:tc>
          <w:tcPr>
            <w:tcW w:w="4675" w:type="dxa"/>
            <w:shd w:val="clear" w:color="auto" w:fill="D9D9D9"/>
          </w:tcPr>
          <w:p w14:paraId="36AFAB91" w14:textId="07CE8E9C" w:rsidR="00456EEF" w:rsidRPr="00870C63" w:rsidRDefault="006C7C4C" w:rsidP="004A24EC">
            <w:pPr>
              <w:ind w:left="0"/>
              <w:rPr>
                <w:rFonts w:ascii="Arial" w:hAnsi="Arial" w:cs="Arial"/>
                <w:b/>
              </w:rPr>
            </w:pPr>
            <w:r w:rsidRPr="00870C63">
              <w:rPr>
                <w:rFonts w:ascii="Arial" w:hAnsi="Arial" w:cs="Arial"/>
                <w:b/>
              </w:rPr>
              <w:t>Process</w:t>
            </w:r>
            <w:r w:rsidR="00456EEF" w:rsidRPr="00870C63">
              <w:rPr>
                <w:rFonts w:ascii="Arial" w:hAnsi="Arial" w:cs="Arial"/>
                <w:b/>
              </w:rPr>
              <w:t xml:space="preserve"> Objectives</w:t>
            </w:r>
          </w:p>
        </w:tc>
        <w:tc>
          <w:tcPr>
            <w:tcW w:w="4860" w:type="dxa"/>
            <w:shd w:val="clear" w:color="auto" w:fill="D9D9D9"/>
          </w:tcPr>
          <w:p w14:paraId="0C55B4F1" w14:textId="77777777" w:rsidR="00456EEF" w:rsidRPr="00870C63" w:rsidRDefault="00456EEF" w:rsidP="004A24EC">
            <w:pPr>
              <w:ind w:left="0"/>
              <w:rPr>
                <w:rFonts w:ascii="Arial" w:hAnsi="Arial" w:cs="Arial"/>
                <w:b/>
              </w:rPr>
            </w:pPr>
            <w:r w:rsidRPr="00870C63">
              <w:rPr>
                <w:rFonts w:ascii="Arial" w:hAnsi="Arial" w:cs="Arial"/>
                <w:b/>
              </w:rPr>
              <w:t>Performance Measures</w:t>
            </w:r>
          </w:p>
        </w:tc>
      </w:tr>
      <w:tr w:rsidR="00456EEF" w:rsidRPr="00870C63" w14:paraId="3DF5F58D" w14:textId="77777777" w:rsidTr="004A24EC">
        <w:trPr>
          <w:jc w:val="center"/>
        </w:trPr>
        <w:tc>
          <w:tcPr>
            <w:tcW w:w="4675" w:type="dxa"/>
          </w:tcPr>
          <w:p w14:paraId="7D5CCF6F" w14:textId="77777777" w:rsidR="00456EEF" w:rsidRPr="00870C63" w:rsidRDefault="00456EEF" w:rsidP="004A24EC">
            <w:pPr>
              <w:ind w:left="0"/>
              <w:rPr>
                <w:rFonts w:ascii="Arial" w:hAnsi="Arial" w:cs="Arial"/>
              </w:rPr>
            </w:pPr>
            <w:r w:rsidRPr="00870C63">
              <w:rPr>
                <w:rFonts w:ascii="Arial" w:hAnsi="Arial" w:cs="Arial"/>
              </w:rPr>
              <w:t>Coordinate with local criminal justice professionals and community agencies to participate in public awareness regarding family violence related topics.</w:t>
            </w:r>
          </w:p>
        </w:tc>
        <w:tc>
          <w:tcPr>
            <w:tcW w:w="4860" w:type="dxa"/>
          </w:tcPr>
          <w:p w14:paraId="6C8ED107" w14:textId="2697F480" w:rsidR="00456EEF" w:rsidRPr="00870C63" w:rsidRDefault="005E18BF" w:rsidP="00456EEF">
            <w:pPr>
              <w:numPr>
                <w:ilvl w:val="0"/>
                <w:numId w:val="26"/>
              </w:numPr>
              <w:ind w:left="0"/>
              <w:contextualSpacing/>
              <w:rPr>
                <w:rFonts w:ascii="Arial" w:hAnsi="Arial" w:cs="Arial"/>
              </w:rPr>
            </w:pPr>
            <w:r>
              <w:rPr>
                <w:rFonts w:ascii="Arial" w:hAnsi="Arial" w:cs="Arial"/>
              </w:rPr>
              <w:t>#</w:t>
            </w:r>
            <w:r w:rsidR="00456EEF" w:rsidRPr="00870C63">
              <w:rPr>
                <w:rFonts w:ascii="Arial" w:hAnsi="Arial" w:cs="Arial"/>
              </w:rPr>
              <w:t xml:space="preserve"> of community awareness events and activities.</w:t>
            </w:r>
          </w:p>
        </w:tc>
      </w:tr>
      <w:tr w:rsidR="00456EEF" w:rsidRPr="00870C63" w14:paraId="391A32DE" w14:textId="77777777" w:rsidTr="004A24EC">
        <w:trPr>
          <w:jc w:val="center"/>
        </w:trPr>
        <w:tc>
          <w:tcPr>
            <w:tcW w:w="4675" w:type="dxa"/>
          </w:tcPr>
          <w:p w14:paraId="1FD9ED61" w14:textId="77777777" w:rsidR="00456EEF" w:rsidRPr="00870C63" w:rsidRDefault="00456EEF" w:rsidP="004A24EC">
            <w:pPr>
              <w:ind w:left="0"/>
              <w:rPr>
                <w:rFonts w:ascii="Arial" w:hAnsi="Arial" w:cs="Arial"/>
                <w:bCs/>
                <w:iCs/>
              </w:rPr>
            </w:pPr>
            <w:r w:rsidRPr="00870C63">
              <w:rPr>
                <w:rFonts w:ascii="Arial" w:hAnsi="Arial" w:cs="Arial"/>
              </w:rPr>
              <w:t>Educate and disseminate information to</w:t>
            </w:r>
            <w:r w:rsidRPr="00870C63">
              <w:rPr>
                <w:rFonts w:ascii="Arial" w:hAnsi="Arial" w:cs="Arial"/>
                <w:bCs/>
                <w:iCs/>
              </w:rPr>
              <w:t xml:space="preserve"> attendees at community awareness events and activities.</w:t>
            </w:r>
          </w:p>
        </w:tc>
        <w:tc>
          <w:tcPr>
            <w:tcW w:w="4860" w:type="dxa"/>
          </w:tcPr>
          <w:p w14:paraId="06745CD6" w14:textId="3045078A" w:rsidR="00456EEF" w:rsidRPr="00870C63" w:rsidRDefault="005E18BF" w:rsidP="00456EEF">
            <w:pPr>
              <w:numPr>
                <w:ilvl w:val="0"/>
                <w:numId w:val="26"/>
              </w:numPr>
              <w:ind w:left="0"/>
              <w:contextualSpacing/>
              <w:rPr>
                <w:rFonts w:ascii="Arial" w:hAnsi="Arial" w:cs="Arial"/>
              </w:rPr>
            </w:pPr>
            <w:r>
              <w:rPr>
                <w:rFonts w:ascii="Arial" w:hAnsi="Arial" w:cs="Arial"/>
              </w:rPr>
              <w:t>#</w:t>
            </w:r>
            <w:r w:rsidR="00456EEF" w:rsidRPr="00870C63">
              <w:rPr>
                <w:rFonts w:ascii="Arial" w:hAnsi="Arial" w:cs="Arial"/>
              </w:rPr>
              <w:t xml:space="preserve"> of participants at community awareness events and activities.</w:t>
            </w:r>
          </w:p>
        </w:tc>
      </w:tr>
      <w:tr w:rsidR="00456EEF" w:rsidRPr="00870C63" w14:paraId="63DAD627" w14:textId="77777777" w:rsidTr="004A24EC">
        <w:trPr>
          <w:jc w:val="center"/>
        </w:trPr>
        <w:tc>
          <w:tcPr>
            <w:tcW w:w="4675" w:type="dxa"/>
          </w:tcPr>
          <w:p w14:paraId="3D1E402C" w14:textId="126B6678" w:rsidR="00456EEF" w:rsidRPr="00870C63" w:rsidRDefault="00456EEF" w:rsidP="004A24EC">
            <w:pPr>
              <w:ind w:left="0"/>
              <w:rPr>
                <w:rFonts w:ascii="Arial" w:hAnsi="Arial" w:cs="Arial"/>
              </w:rPr>
            </w:pPr>
            <w:r w:rsidRPr="00870C63">
              <w:rPr>
                <w:rFonts w:ascii="Arial" w:hAnsi="Arial" w:cs="Arial"/>
              </w:rPr>
              <w:t xml:space="preserve">Disseminate information to criminal justice and family violence professionals.  </w:t>
            </w:r>
            <w:r w:rsidRPr="00870C63">
              <w:rPr>
                <w:rFonts w:ascii="Arial" w:hAnsi="Arial" w:cs="Arial"/>
              </w:rPr>
              <w:br/>
            </w:r>
            <w:r w:rsidRPr="00870C63">
              <w:rPr>
                <w:rFonts w:ascii="Arial" w:hAnsi="Arial" w:cs="Arial"/>
              </w:rPr>
              <w:br/>
              <w:t>(This includes dissemination of trainings, webinars, community awareness events, research, tools, and articles. This does not include correspondence with committee members regarding committee meetings and committee work.)</w:t>
            </w:r>
          </w:p>
        </w:tc>
        <w:tc>
          <w:tcPr>
            <w:tcW w:w="4860" w:type="dxa"/>
          </w:tcPr>
          <w:p w14:paraId="4C90A370" w14:textId="2B130A8C" w:rsidR="00456EEF" w:rsidRPr="00870C63" w:rsidRDefault="007A066D" w:rsidP="00456EEF">
            <w:pPr>
              <w:numPr>
                <w:ilvl w:val="0"/>
                <w:numId w:val="26"/>
              </w:numPr>
              <w:ind w:left="0"/>
              <w:contextualSpacing/>
              <w:rPr>
                <w:rFonts w:ascii="Arial" w:hAnsi="Arial" w:cs="Arial"/>
              </w:rPr>
            </w:pPr>
            <w:r>
              <w:rPr>
                <w:rFonts w:ascii="Arial" w:hAnsi="Arial" w:cs="Arial"/>
              </w:rPr>
              <w:t>#</w:t>
            </w:r>
            <w:r w:rsidR="00456EEF" w:rsidRPr="00870C63">
              <w:rPr>
                <w:rFonts w:ascii="Arial" w:hAnsi="Arial" w:cs="Arial"/>
              </w:rPr>
              <w:t xml:space="preserve"> times information is disseminated to criminal justice and family violence professionals.</w:t>
            </w:r>
          </w:p>
        </w:tc>
      </w:tr>
    </w:tbl>
    <w:p w14:paraId="3E5D81C1" w14:textId="273EE104" w:rsidR="00BD1825" w:rsidRDefault="00BD1825" w:rsidP="00BD1825">
      <w:pPr>
        <w:ind w:left="0"/>
        <w:rPr>
          <w:rFonts w:ascii="Arial" w:hAnsi="Arial" w:cs="Arial"/>
        </w:rPr>
      </w:pPr>
    </w:p>
    <w:p w14:paraId="324B15D8" w14:textId="0591CC93" w:rsidR="0034255A" w:rsidRDefault="0034255A" w:rsidP="00BD1825">
      <w:pPr>
        <w:ind w:left="0"/>
        <w:rPr>
          <w:rFonts w:ascii="Arial" w:hAnsi="Arial" w:cs="Arial"/>
        </w:rPr>
      </w:pPr>
    </w:p>
    <w:p w14:paraId="4561D35B" w14:textId="54F62D7D" w:rsidR="0034255A" w:rsidRDefault="0034255A" w:rsidP="00BD1825">
      <w:pPr>
        <w:ind w:left="0"/>
        <w:rPr>
          <w:rFonts w:ascii="Arial" w:hAnsi="Arial" w:cs="Arial"/>
        </w:rPr>
      </w:pPr>
    </w:p>
    <w:p w14:paraId="033BEFAD" w14:textId="77777777" w:rsidR="0034255A" w:rsidRPr="00870C63" w:rsidRDefault="0034255A" w:rsidP="00BD1825">
      <w:pPr>
        <w:ind w:left="0"/>
        <w:rPr>
          <w:rFonts w:ascii="Arial" w:hAnsi="Arial" w:cs="Arial"/>
        </w:rPr>
      </w:pPr>
    </w:p>
    <w:p w14:paraId="31FC2771" w14:textId="595A3C5F" w:rsidR="00DF073E" w:rsidRPr="00870C63" w:rsidRDefault="00DF073E" w:rsidP="00DF073E">
      <w:pPr>
        <w:ind w:left="360"/>
        <w:rPr>
          <w:rFonts w:ascii="Arial" w:hAnsi="Arial" w:cs="Arial"/>
        </w:rPr>
      </w:pPr>
      <w:r w:rsidRPr="00870C63">
        <w:rPr>
          <w:rFonts w:ascii="Arial" w:hAnsi="Arial" w:cs="Arial"/>
          <w:b/>
        </w:rPr>
        <w:lastRenderedPageBreak/>
        <w:t xml:space="preserve">5. </w:t>
      </w:r>
      <w:r w:rsidRPr="00870C63">
        <w:rPr>
          <w:rFonts w:ascii="Arial" w:hAnsi="Arial" w:cs="Arial"/>
          <w:b/>
          <w:i/>
        </w:rPr>
        <w:t>Priorities</w:t>
      </w:r>
      <w:r w:rsidRPr="00870C63">
        <w:rPr>
          <w:rFonts w:ascii="Arial" w:hAnsi="Arial" w:cs="Arial"/>
        </w:rPr>
        <w:t xml:space="preserve"> </w:t>
      </w:r>
    </w:p>
    <w:p w14:paraId="3181F038" w14:textId="77777777" w:rsidR="00DF073E" w:rsidRPr="00870C63" w:rsidRDefault="00DF073E" w:rsidP="00DF073E">
      <w:pPr>
        <w:ind w:left="360"/>
        <w:rPr>
          <w:rFonts w:ascii="Arial" w:hAnsi="Arial" w:cs="Arial"/>
          <w:color w:val="70AD47" w:themeColor="accent6"/>
        </w:rPr>
      </w:pPr>
    </w:p>
    <w:p w14:paraId="36C43D8A" w14:textId="77777777" w:rsidR="00D5233C" w:rsidRPr="00870C63" w:rsidRDefault="00D5233C" w:rsidP="00D5233C">
      <w:pPr>
        <w:ind w:left="360"/>
        <w:rPr>
          <w:rFonts w:ascii="Arial" w:eastAsia="Calibri" w:hAnsi="Arial" w:cs="Arial"/>
          <w:color w:val="auto"/>
        </w:rPr>
      </w:pPr>
      <w:bookmarkStart w:id="18" w:name="_Hlk535421480"/>
      <w:r w:rsidRPr="00870C63">
        <w:rPr>
          <w:rFonts w:ascii="Arial" w:eastAsia="Calibri" w:hAnsi="Arial" w:cs="Arial"/>
          <w:color w:val="auto"/>
        </w:rPr>
        <w:t xml:space="preserve">ICJIA prioritizes bringing together key leaders from the justice system and the public to identify critical issues facing the criminal justice system in Illinois, and proposing and evaluating policies, programs, and legislation that address those issues. The agency also works to ensure the criminal justice system in Illinois is efficient and effective.   </w:t>
      </w:r>
    </w:p>
    <w:p w14:paraId="758E1A3E" w14:textId="77777777" w:rsidR="00DF073E" w:rsidRPr="00870C63" w:rsidRDefault="00DF073E" w:rsidP="00DF073E">
      <w:pPr>
        <w:ind w:left="360"/>
        <w:rPr>
          <w:rFonts w:ascii="Arial" w:eastAsia="Calibri" w:hAnsi="Arial" w:cs="Arial"/>
        </w:rPr>
      </w:pPr>
    </w:p>
    <w:p w14:paraId="6791C51E" w14:textId="77777777" w:rsidR="00DF073E" w:rsidRPr="00870C63" w:rsidRDefault="00DF073E" w:rsidP="00595EC0">
      <w:pPr>
        <w:pStyle w:val="Heading2"/>
        <w:ind w:left="575"/>
        <w:rPr>
          <w:rFonts w:ascii="Arial" w:hAnsi="Arial" w:cs="Arial"/>
        </w:rPr>
      </w:pPr>
      <w:bookmarkStart w:id="19" w:name="_Toc96858951"/>
      <w:r w:rsidRPr="00870C63">
        <w:rPr>
          <w:rFonts w:ascii="Arial" w:hAnsi="Arial" w:cs="Arial"/>
        </w:rPr>
        <w:t xml:space="preserve">6. </w:t>
      </w:r>
      <w:r w:rsidRPr="00870C63">
        <w:rPr>
          <w:rFonts w:ascii="Arial" w:hAnsi="Arial" w:cs="Arial"/>
          <w:i/>
        </w:rPr>
        <w:t>Evidence-Based Programs or Practices</w:t>
      </w:r>
      <w:bookmarkEnd w:id="19"/>
      <w:r w:rsidRPr="00870C63">
        <w:rPr>
          <w:rFonts w:ascii="Arial" w:hAnsi="Arial" w:cs="Arial"/>
        </w:rPr>
        <w:t xml:space="preserve"> </w:t>
      </w:r>
    </w:p>
    <w:p w14:paraId="79C64E68" w14:textId="77777777" w:rsidR="00D5233C" w:rsidRPr="00870C63" w:rsidRDefault="00D5233C" w:rsidP="00D5233C">
      <w:pPr>
        <w:ind w:left="360"/>
        <w:rPr>
          <w:rFonts w:ascii="Arial" w:hAnsi="Arial" w:cs="Arial"/>
          <w:color w:val="2F5496" w:themeColor="accent1" w:themeShade="BF"/>
        </w:rPr>
      </w:pPr>
    </w:p>
    <w:p w14:paraId="47BAEA69" w14:textId="77777777" w:rsidR="00D5233C" w:rsidRPr="00870C63" w:rsidRDefault="00D5233C" w:rsidP="00D5233C">
      <w:pPr>
        <w:ind w:left="360"/>
        <w:rPr>
          <w:rFonts w:ascii="Arial" w:hAnsi="Arial" w:cs="Arial"/>
          <w:color w:val="auto"/>
        </w:rPr>
      </w:pPr>
      <w:r w:rsidRPr="00870C63">
        <w:rPr>
          <w:rFonts w:ascii="Arial" w:hAnsi="Arial" w:cs="Arial"/>
          <w:color w:val="auto"/>
        </w:rPr>
        <w:t xml:space="preserve">Applicants are strongly urged to incorporate research-based best practices into their program design, when appropriate. Applicants should identify the evidence-based practice being proposed for implementation, </w:t>
      </w:r>
      <w:proofErr w:type="gramStart"/>
      <w:r w:rsidRPr="00870C63">
        <w:rPr>
          <w:rFonts w:ascii="Arial" w:hAnsi="Arial" w:cs="Arial"/>
          <w:color w:val="auto"/>
        </w:rPr>
        <w:t>identify</w:t>
      </w:r>
      <w:proofErr w:type="gramEnd"/>
      <w:r w:rsidRPr="00870C63">
        <w:rPr>
          <w:rFonts w:ascii="Arial" w:hAnsi="Arial" w:cs="Arial"/>
          <w:color w:val="auto"/>
        </w:rPr>
        <w:t xml:space="preserve"> and discuss the evidence that shows that the practice is effective, discuss the population(s) for which this practice has been shown to be effective, and show that it is appropriate for the proposed target population.</w:t>
      </w:r>
    </w:p>
    <w:p w14:paraId="79AD41F5" w14:textId="0F79D9C1" w:rsidR="00DF073E" w:rsidRPr="00870C63" w:rsidRDefault="00DF073E" w:rsidP="00D20B71">
      <w:pPr>
        <w:pStyle w:val="Heading1"/>
        <w:rPr>
          <w:rFonts w:ascii="Arial" w:hAnsi="Arial" w:cs="Arial"/>
          <w:b/>
          <w:sz w:val="24"/>
          <w:szCs w:val="24"/>
        </w:rPr>
      </w:pPr>
      <w:bookmarkStart w:id="20" w:name="_Toc96858952"/>
      <w:bookmarkEnd w:id="18"/>
      <w:r w:rsidRPr="00870C63">
        <w:rPr>
          <w:rFonts w:ascii="Arial" w:hAnsi="Arial" w:cs="Arial"/>
          <w:b/>
          <w:sz w:val="24"/>
          <w:szCs w:val="24"/>
        </w:rPr>
        <w:t>Funding Information</w:t>
      </w:r>
      <w:bookmarkEnd w:id="20"/>
    </w:p>
    <w:p w14:paraId="06C85482" w14:textId="77777777" w:rsidR="00DF073E" w:rsidRPr="00870C63" w:rsidRDefault="00DF073E" w:rsidP="00DF073E">
      <w:pPr>
        <w:ind w:left="0"/>
        <w:rPr>
          <w:rFonts w:ascii="Arial" w:hAnsi="Arial" w:cs="Arial"/>
          <w:b/>
        </w:rPr>
      </w:pPr>
    </w:p>
    <w:p w14:paraId="5906F356" w14:textId="77777777" w:rsidR="00DF073E" w:rsidRPr="00870C63" w:rsidRDefault="00DF073E" w:rsidP="00595EC0">
      <w:pPr>
        <w:pStyle w:val="Heading2"/>
        <w:ind w:left="575"/>
        <w:rPr>
          <w:rFonts w:ascii="Arial" w:hAnsi="Arial" w:cs="Arial"/>
        </w:rPr>
      </w:pPr>
      <w:bookmarkStart w:id="21" w:name="_Toc96858953"/>
      <w:r w:rsidRPr="00870C63">
        <w:rPr>
          <w:rFonts w:ascii="Arial" w:hAnsi="Arial" w:cs="Arial"/>
        </w:rPr>
        <w:t xml:space="preserve">1. </w:t>
      </w:r>
      <w:r w:rsidRPr="00870C63">
        <w:rPr>
          <w:rFonts w:ascii="Arial" w:hAnsi="Arial" w:cs="Arial"/>
          <w:i/>
        </w:rPr>
        <w:t>Award period</w:t>
      </w:r>
      <w:bookmarkEnd w:id="21"/>
    </w:p>
    <w:p w14:paraId="7AB20EA5" w14:textId="77777777" w:rsidR="00DF073E" w:rsidRPr="00870C63" w:rsidRDefault="00DF073E" w:rsidP="00DF073E">
      <w:pPr>
        <w:pStyle w:val="ListParagraph"/>
        <w:ind w:left="360"/>
        <w:rPr>
          <w:rFonts w:ascii="Arial" w:hAnsi="Arial" w:cs="Arial"/>
          <w:b/>
          <w:i/>
          <w:iCs/>
        </w:rPr>
      </w:pPr>
    </w:p>
    <w:p w14:paraId="4A109505" w14:textId="4840A156" w:rsidR="00DF073E" w:rsidRPr="00870C63" w:rsidRDefault="00D5233C" w:rsidP="00D5233C">
      <w:pPr>
        <w:pStyle w:val="ListParagraph"/>
        <w:ind w:left="360"/>
        <w:rPr>
          <w:rFonts w:ascii="Arial" w:hAnsi="Arial" w:cs="Arial"/>
        </w:rPr>
      </w:pPr>
      <w:r w:rsidRPr="00870C63">
        <w:rPr>
          <w:rFonts w:ascii="Arial" w:hAnsi="Arial" w:cs="Arial"/>
          <w:color w:val="auto"/>
        </w:rPr>
        <w:t>Grant awards resulting from this opportunity will have a target period of performance of July 1, 2022</w:t>
      </w:r>
      <w:r w:rsidR="007A066D">
        <w:rPr>
          <w:rFonts w:ascii="Arial" w:hAnsi="Arial" w:cs="Arial"/>
          <w:color w:val="auto"/>
        </w:rPr>
        <w:t>, to</w:t>
      </w:r>
      <w:r w:rsidRPr="00870C63">
        <w:rPr>
          <w:rFonts w:ascii="Arial" w:hAnsi="Arial" w:cs="Arial"/>
          <w:color w:val="auto"/>
        </w:rPr>
        <w:t xml:space="preserve"> June 30, 2023. </w:t>
      </w:r>
      <w:r w:rsidRPr="00870C63">
        <w:rPr>
          <w:rFonts w:ascii="Arial" w:hAnsi="Arial" w:cs="Arial"/>
        </w:rPr>
        <w:t xml:space="preserve">Additional funding of up to </w:t>
      </w:r>
      <w:r w:rsidRPr="00870C63">
        <w:rPr>
          <w:rFonts w:ascii="Arial" w:hAnsi="Arial" w:cs="Arial"/>
          <w:color w:val="auto"/>
        </w:rPr>
        <w:t xml:space="preserve">24 months </w:t>
      </w:r>
      <w:r w:rsidRPr="00870C63">
        <w:rPr>
          <w:rFonts w:ascii="Arial" w:hAnsi="Arial" w:cs="Arial"/>
        </w:rPr>
        <w:t>may be awarded after the initial funding period, contingent upon a satisfactory performance and availability of funds. Total funding for the grant program will not exceed 36 months</w:t>
      </w:r>
      <w:ins w:id="22" w:author="Sheley, Karen" w:date="2022-03-04T15:13:00Z">
        <w:r w:rsidR="00681CFC">
          <w:rPr>
            <w:rFonts w:ascii="Arial" w:hAnsi="Arial" w:cs="Arial"/>
          </w:rPr>
          <w:t>.</w:t>
        </w:r>
      </w:ins>
    </w:p>
    <w:p w14:paraId="5518B80A" w14:textId="77777777" w:rsidR="00D5233C" w:rsidRPr="00870C63" w:rsidRDefault="00D5233C" w:rsidP="00D5233C">
      <w:pPr>
        <w:pStyle w:val="ListParagraph"/>
        <w:ind w:left="360"/>
        <w:rPr>
          <w:rFonts w:ascii="Arial" w:hAnsi="Arial" w:cs="Arial"/>
        </w:rPr>
      </w:pPr>
    </w:p>
    <w:p w14:paraId="7931C478" w14:textId="77777777" w:rsidR="00DF073E" w:rsidRPr="00870C63" w:rsidRDefault="00DF073E" w:rsidP="00595EC0">
      <w:pPr>
        <w:pStyle w:val="Heading2"/>
        <w:ind w:left="575"/>
        <w:rPr>
          <w:rFonts w:ascii="Arial" w:hAnsi="Arial" w:cs="Arial"/>
        </w:rPr>
      </w:pPr>
      <w:bookmarkStart w:id="23" w:name="_Toc96858954"/>
      <w:r w:rsidRPr="00870C63">
        <w:rPr>
          <w:rFonts w:ascii="Arial" w:hAnsi="Arial" w:cs="Arial"/>
        </w:rPr>
        <w:t xml:space="preserve">2. </w:t>
      </w:r>
      <w:r w:rsidRPr="00870C63">
        <w:rPr>
          <w:rFonts w:ascii="Arial" w:hAnsi="Arial" w:cs="Arial"/>
          <w:i/>
        </w:rPr>
        <w:t>Available Funds</w:t>
      </w:r>
      <w:bookmarkEnd w:id="23"/>
    </w:p>
    <w:p w14:paraId="054B1FC4" w14:textId="77777777" w:rsidR="00DF073E" w:rsidRPr="00870C63" w:rsidRDefault="00DF073E" w:rsidP="00DF073E">
      <w:pPr>
        <w:pStyle w:val="ListParagraph"/>
        <w:ind w:left="0"/>
        <w:rPr>
          <w:rFonts w:ascii="Arial" w:hAnsi="Arial" w:cs="Arial"/>
        </w:rPr>
      </w:pPr>
    </w:p>
    <w:p w14:paraId="103EF2F6" w14:textId="28B05BBF" w:rsidR="005F1700" w:rsidRDefault="00D5233C" w:rsidP="00D5233C">
      <w:pPr>
        <w:ind w:left="360"/>
        <w:rPr>
          <w:rFonts w:ascii="Arial" w:hAnsi="Arial" w:cs="Arial"/>
          <w:color w:val="auto"/>
        </w:rPr>
      </w:pPr>
      <w:r w:rsidRPr="005F1700">
        <w:rPr>
          <w:rFonts w:ascii="Arial" w:hAnsi="Arial" w:cs="Arial"/>
          <w:color w:val="auto"/>
        </w:rPr>
        <w:t>A total of $</w:t>
      </w:r>
      <w:r w:rsidR="005F1700" w:rsidRPr="005F1700">
        <w:rPr>
          <w:rFonts w:ascii="Arial" w:hAnsi="Arial" w:cs="Arial"/>
          <w:bCs/>
        </w:rPr>
        <w:t>467,500</w:t>
      </w:r>
      <w:r w:rsidRPr="005F1700">
        <w:rPr>
          <w:rFonts w:ascii="Arial" w:hAnsi="Arial" w:cs="Arial"/>
          <w:bCs/>
        </w:rPr>
        <w:t xml:space="preserve"> </w:t>
      </w:r>
      <w:r w:rsidRPr="005F1700">
        <w:rPr>
          <w:rFonts w:ascii="Arial" w:hAnsi="Arial" w:cs="Arial"/>
          <w:color w:val="auto"/>
        </w:rPr>
        <w:t xml:space="preserve">in funding is available through this solicitation. </w:t>
      </w:r>
      <w:r w:rsidR="007A066D" w:rsidRPr="005F1700">
        <w:rPr>
          <w:rFonts w:ascii="Arial" w:hAnsi="Arial" w:cs="Arial"/>
          <w:color w:val="auto"/>
        </w:rPr>
        <w:t>Applicants may request a minimum of</w:t>
      </w:r>
      <w:r w:rsidRPr="005F1700">
        <w:rPr>
          <w:rFonts w:ascii="Arial" w:hAnsi="Arial" w:cs="Arial"/>
          <w:color w:val="auto"/>
        </w:rPr>
        <w:t xml:space="preserve"> $10,000 </w:t>
      </w:r>
      <w:r w:rsidR="007A066D" w:rsidRPr="005F1700">
        <w:rPr>
          <w:rFonts w:ascii="Arial" w:hAnsi="Arial" w:cs="Arial"/>
          <w:color w:val="auto"/>
        </w:rPr>
        <w:t>and a maximum of</w:t>
      </w:r>
      <w:r w:rsidRPr="005F1700">
        <w:rPr>
          <w:rFonts w:ascii="Arial" w:hAnsi="Arial" w:cs="Arial"/>
          <w:color w:val="auto"/>
        </w:rPr>
        <w:t xml:space="preserve"> $</w:t>
      </w:r>
      <w:r w:rsidR="005F1700" w:rsidRPr="005F1700">
        <w:rPr>
          <w:rFonts w:ascii="Arial" w:hAnsi="Arial" w:cs="Arial"/>
          <w:color w:val="auto"/>
        </w:rPr>
        <w:t>38,800 for one judicial circuit and $54,000 for two judicial circuits.</w:t>
      </w:r>
      <w:r w:rsidRPr="00870C63">
        <w:rPr>
          <w:rFonts w:ascii="Arial" w:hAnsi="Arial" w:cs="Arial"/>
          <w:color w:val="auto"/>
        </w:rPr>
        <w:t xml:space="preserve"> </w:t>
      </w:r>
    </w:p>
    <w:p w14:paraId="5745A92E" w14:textId="77777777" w:rsidR="005F1700" w:rsidRDefault="005F1700" w:rsidP="00D5233C">
      <w:pPr>
        <w:ind w:left="360"/>
        <w:rPr>
          <w:rFonts w:ascii="Arial" w:hAnsi="Arial" w:cs="Arial"/>
          <w:color w:val="auto"/>
        </w:rPr>
      </w:pPr>
    </w:p>
    <w:p w14:paraId="6CFD48C3" w14:textId="58ABF0E7" w:rsidR="00D5233C" w:rsidRPr="00870C63" w:rsidRDefault="00D5233C" w:rsidP="00D5233C">
      <w:pPr>
        <w:ind w:left="360"/>
        <w:rPr>
          <w:rFonts w:ascii="Arial" w:hAnsi="Arial" w:cs="Arial"/>
          <w:color w:val="auto"/>
        </w:rPr>
      </w:pPr>
      <w:r w:rsidRPr="00870C63">
        <w:rPr>
          <w:rFonts w:ascii="Arial" w:hAnsi="Arial" w:cs="Arial"/>
          <w:color w:val="auto"/>
        </w:rPr>
        <w:t>Agreements that result from this funding opportunity are contingent upon and subject to the availability of funds. ICJIA, may terminate or suspend this agreement, in whole or in part, without penalty or further payment being required, if (i) sufficient funds for the agreement have not been appropriated or otherwise made available to the grantor by the state or the federal funding source, (ii) the governor or grantor reserves funds, or (iii) the governor or ICJIA determines that funds will not or may not be available for payment. ICJIA will provide notice, in writing, to the grantee of any such funding failure and its election to terminate or suspend the agreement as soon as practicable. Any suspension or termination pursuant to this Section will be effective upon the date of the written notice unless otherwise indicated.</w:t>
      </w:r>
    </w:p>
    <w:p w14:paraId="4BDD5487" w14:textId="77777777" w:rsidR="00D5233C" w:rsidRPr="00870C63" w:rsidRDefault="00D5233C" w:rsidP="00D5233C">
      <w:pPr>
        <w:pStyle w:val="ListParagraph"/>
        <w:ind w:left="360"/>
        <w:rPr>
          <w:rFonts w:ascii="Arial" w:hAnsi="Arial" w:cs="Arial"/>
          <w:color w:val="auto"/>
        </w:rPr>
      </w:pPr>
    </w:p>
    <w:p w14:paraId="0500AA45" w14:textId="77777777" w:rsidR="00D5233C" w:rsidRPr="00870C63" w:rsidRDefault="00D5233C" w:rsidP="00D5233C">
      <w:pPr>
        <w:ind w:left="360"/>
        <w:rPr>
          <w:rFonts w:ascii="Arial" w:hAnsi="Arial" w:cs="Arial"/>
          <w:color w:val="auto"/>
        </w:rPr>
      </w:pPr>
      <w:r w:rsidRPr="00870C63">
        <w:rPr>
          <w:rFonts w:ascii="Arial" w:hAnsi="Arial" w:cs="Arial"/>
          <w:color w:val="auto"/>
        </w:rPr>
        <w:t xml:space="preserve">Applications must include an Implementation Schedule that describes how the program activities will be carried out. The Implementation Schedule must include </w:t>
      </w:r>
      <w:r w:rsidRPr="00870C63">
        <w:rPr>
          <w:rFonts w:ascii="Arial" w:hAnsi="Arial" w:cs="Arial"/>
          <w:color w:val="auto"/>
        </w:rPr>
        <w:lastRenderedPageBreak/>
        <w:t xml:space="preserve">information that will allow ICJIA to assess grant activity relative to planned project performance. </w:t>
      </w:r>
    </w:p>
    <w:p w14:paraId="5C50CA2C" w14:textId="2268DE51" w:rsidR="00601B39" w:rsidRPr="00870C63" w:rsidRDefault="00601B39" w:rsidP="00601B39">
      <w:pPr>
        <w:pStyle w:val="Heading1"/>
        <w:rPr>
          <w:rFonts w:ascii="Arial" w:hAnsi="Arial" w:cs="Arial"/>
          <w:b/>
          <w:sz w:val="24"/>
          <w:szCs w:val="24"/>
        </w:rPr>
      </w:pPr>
      <w:bookmarkStart w:id="24" w:name="_Toc96858955"/>
      <w:r w:rsidRPr="00870C63">
        <w:rPr>
          <w:rFonts w:ascii="Arial" w:hAnsi="Arial" w:cs="Arial"/>
          <w:b/>
          <w:sz w:val="24"/>
          <w:szCs w:val="24"/>
        </w:rPr>
        <w:t>Eligibility Information</w:t>
      </w:r>
      <w:bookmarkEnd w:id="24"/>
    </w:p>
    <w:p w14:paraId="7F507EE8" w14:textId="76D4C9DB" w:rsidR="00DF073E" w:rsidRPr="00870C63" w:rsidRDefault="00601B39" w:rsidP="00DF073E">
      <w:pPr>
        <w:ind w:left="0"/>
        <w:rPr>
          <w:rFonts w:ascii="Arial" w:hAnsi="Arial" w:cs="Arial"/>
          <w:b/>
        </w:rPr>
      </w:pPr>
      <w:r w:rsidRPr="00870C63">
        <w:rPr>
          <w:rFonts w:ascii="Arial" w:hAnsi="Arial" w:cs="Arial"/>
          <w:b/>
        </w:rPr>
        <w:t xml:space="preserve"> </w:t>
      </w:r>
    </w:p>
    <w:p w14:paraId="75FCAEF9" w14:textId="0266494C" w:rsidR="00DF073E" w:rsidRPr="00870C63" w:rsidRDefault="000161C2" w:rsidP="00DF073E">
      <w:pPr>
        <w:autoSpaceDE w:val="0"/>
        <w:autoSpaceDN w:val="0"/>
        <w:adjustRightInd w:val="0"/>
        <w:ind w:left="0"/>
        <w:rPr>
          <w:rFonts w:ascii="Arial" w:hAnsi="Arial" w:cs="Arial"/>
        </w:rPr>
      </w:pPr>
      <w:bookmarkStart w:id="25" w:name="_Hlk534484988"/>
      <w:r w:rsidRPr="00870C63">
        <w:rPr>
          <w:rFonts w:ascii="Arial" w:hAnsi="Arial" w:cs="Arial"/>
        </w:rPr>
        <w:t xml:space="preserve">Before applying for any grant, all entities must be registered through the Grant Accountability and Transparency Act (GATA) Grantee Portal at </w:t>
      </w:r>
      <w:hyperlink r:id="rId16" w:history="1">
        <w:r w:rsidR="00D922B5" w:rsidRPr="00870C63">
          <w:rPr>
            <w:rStyle w:val="Hyperlink"/>
            <w:rFonts w:ascii="Arial" w:hAnsi="Arial" w:cs="Arial"/>
          </w:rPr>
          <w:t>www.grants.illinois.gov/portal</w:t>
        </w:r>
      </w:hyperlink>
      <w:r w:rsidR="00D922B5" w:rsidRPr="00870C63">
        <w:rPr>
          <w:rFonts w:ascii="Arial" w:hAnsi="Arial" w:cs="Arial"/>
        </w:rPr>
        <w:t>.</w:t>
      </w:r>
      <w:r w:rsidRPr="00870C63">
        <w:rPr>
          <w:rFonts w:ascii="Arial" w:hAnsi="Arial" w:cs="Arial"/>
        </w:rPr>
        <w:t xml:space="preserve"> During the open application period, a pre-qualification verification is performed in the GATA Implementation Website, this includes checking SAM.gov registration, Illinois Secretary of State standing, and status on Illinois Stop Payment List. The GATA Portal will indicate a “Good Standing” status or state the issue and steps on how to achieve “Good Standing”.</w:t>
      </w:r>
    </w:p>
    <w:p w14:paraId="4464835C" w14:textId="77777777" w:rsidR="000161C2" w:rsidRPr="00870C63" w:rsidRDefault="000161C2" w:rsidP="00DF073E">
      <w:pPr>
        <w:autoSpaceDE w:val="0"/>
        <w:autoSpaceDN w:val="0"/>
        <w:adjustRightInd w:val="0"/>
        <w:ind w:left="0"/>
        <w:rPr>
          <w:rFonts w:ascii="Arial" w:hAnsi="Arial" w:cs="Arial"/>
        </w:rPr>
      </w:pPr>
    </w:p>
    <w:bookmarkEnd w:id="25"/>
    <w:p w14:paraId="3418BC03" w14:textId="09438D94" w:rsidR="00D5233C" w:rsidRPr="00870C63" w:rsidRDefault="00D5233C" w:rsidP="00D5233C">
      <w:pPr>
        <w:autoSpaceDE w:val="0"/>
        <w:autoSpaceDN w:val="0"/>
        <w:adjustRightInd w:val="0"/>
        <w:ind w:left="0"/>
        <w:rPr>
          <w:rFonts w:ascii="Arial" w:hAnsi="Arial" w:cs="Arial"/>
          <w:color w:val="auto"/>
        </w:rPr>
      </w:pPr>
      <w:r w:rsidRPr="00870C63">
        <w:rPr>
          <w:rFonts w:ascii="Arial" w:hAnsi="Arial" w:cs="Arial"/>
          <w:color w:val="auto"/>
        </w:rPr>
        <w:t xml:space="preserve">Applicants are also required to submit a financial and administrative risk assessment utilizing an Internal Controls Questionnaire (ICQ) for </w:t>
      </w:r>
      <w:r w:rsidR="009F1C4D" w:rsidRPr="00870C63">
        <w:rPr>
          <w:rFonts w:ascii="Arial" w:hAnsi="Arial" w:cs="Arial"/>
          <w:color w:val="auto"/>
        </w:rPr>
        <w:t xml:space="preserve">the current </w:t>
      </w:r>
      <w:r w:rsidRPr="00870C63">
        <w:rPr>
          <w:rFonts w:ascii="Arial" w:hAnsi="Arial" w:cs="Arial"/>
          <w:color w:val="auto"/>
        </w:rPr>
        <w:t>state fiscal year and obtain approval from their cognizant agencies before execution of the grant agreement. Delay in obtaining ICQ approval will result in a delay in grant execution.</w:t>
      </w:r>
    </w:p>
    <w:p w14:paraId="721A21E6" w14:textId="77777777" w:rsidR="00DF073E" w:rsidRPr="00870C63" w:rsidRDefault="00DF073E" w:rsidP="00DF073E">
      <w:pPr>
        <w:autoSpaceDE w:val="0"/>
        <w:autoSpaceDN w:val="0"/>
        <w:adjustRightInd w:val="0"/>
        <w:ind w:left="0"/>
        <w:rPr>
          <w:rFonts w:ascii="Arial" w:hAnsi="Arial" w:cs="Arial"/>
        </w:rPr>
      </w:pPr>
    </w:p>
    <w:p w14:paraId="6F9379D9" w14:textId="77777777" w:rsidR="00DF073E" w:rsidRPr="00870C63" w:rsidRDefault="00DF073E" w:rsidP="00595EC0">
      <w:pPr>
        <w:pStyle w:val="Heading2"/>
        <w:ind w:left="575"/>
        <w:rPr>
          <w:rFonts w:ascii="Arial" w:hAnsi="Arial" w:cs="Arial"/>
          <w:color w:val="2E74B5" w:themeColor="accent5" w:themeShade="BF"/>
        </w:rPr>
      </w:pPr>
      <w:bookmarkStart w:id="26" w:name="_Toc96858956"/>
      <w:r w:rsidRPr="00870C63">
        <w:rPr>
          <w:rFonts w:ascii="Arial" w:hAnsi="Arial" w:cs="Arial"/>
        </w:rPr>
        <w:t xml:space="preserve">1. </w:t>
      </w:r>
      <w:r w:rsidRPr="00870C63">
        <w:rPr>
          <w:rFonts w:ascii="Arial" w:hAnsi="Arial" w:cs="Arial"/>
          <w:i/>
        </w:rPr>
        <w:t>Eligible Applicants</w:t>
      </w:r>
      <w:bookmarkEnd w:id="26"/>
      <w:r w:rsidRPr="00870C63">
        <w:rPr>
          <w:rFonts w:ascii="Arial" w:hAnsi="Arial" w:cs="Arial"/>
          <w:color w:val="2E74B5" w:themeColor="accent5" w:themeShade="BF"/>
        </w:rPr>
        <w:t xml:space="preserve"> </w:t>
      </w:r>
    </w:p>
    <w:p w14:paraId="07B67F6F" w14:textId="77777777" w:rsidR="00DF073E" w:rsidRPr="00870C63" w:rsidRDefault="00DF073E" w:rsidP="00DF073E">
      <w:pPr>
        <w:autoSpaceDE w:val="0"/>
        <w:autoSpaceDN w:val="0"/>
        <w:adjustRightInd w:val="0"/>
        <w:ind w:left="360"/>
        <w:rPr>
          <w:rFonts w:ascii="Arial" w:hAnsi="Arial" w:cs="Arial"/>
          <w:color w:val="2E74B5" w:themeColor="accent5" w:themeShade="BF"/>
        </w:rPr>
      </w:pPr>
    </w:p>
    <w:p w14:paraId="2B3D9756" w14:textId="1BB8B73B" w:rsidR="00D5233C" w:rsidRPr="00870C63" w:rsidRDefault="00D5233C" w:rsidP="00D5233C">
      <w:pPr>
        <w:autoSpaceDE w:val="0"/>
        <w:autoSpaceDN w:val="0"/>
        <w:adjustRightInd w:val="0"/>
        <w:ind w:left="360"/>
        <w:rPr>
          <w:rFonts w:ascii="Arial" w:hAnsi="Arial" w:cs="Arial"/>
          <w:b/>
          <w:bCs/>
          <w:color w:val="auto"/>
        </w:rPr>
      </w:pPr>
      <w:bookmarkStart w:id="27" w:name="_Hlk96958754"/>
      <w:r w:rsidRPr="00870C63">
        <w:rPr>
          <w:rFonts w:ascii="Arial" w:hAnsi="Arial" w:cs="Arial"/>
          <w:color w:val="auto"/>
        </w:rPr>
        <w:t xml:space="preserve">Eligible applicants include public agencies and nonprofit organizations located within Illinois. </w:t>
      </w:r>
      <w:r w:rsidR="007A066D">
        <w:rPr>
          <w:rFonts w:ascii="Arial" w:hAnsi="Arial" w:cs="Arial"/>
          <w:color w:val="auto"/>
        </w:rPr>
        <w:t>All</w:t>
      </w:r>
      <w:r w:rsidRPr="00870C63">
        <w:rPr>
          <w:rFonts w:ascii="Arial" w:hAnsi="Arial" w:cs="Arial"/>
          <w:color w:val="auto"/>
        </w:rPr>
        <w:t xml:space="preserve"> Services and activit</w:t>
      </w:r>
      <w:r w:rsidR="007A066D">
        <w:rPr>
          <w:rFonts w:ascii="Arial" w:hAnsi="Arial" w:cs="Arial"/>
          <w:color w:val="auto"/>
        </w:rPr>
        <w:t>ies planned</w:t>
      </w:r>
      <w:r w:rsidRPr="00870C63">
        <w:rPr>
          <w:rFonts w:ascii="Arial" w:hAnsi="Arial" w:cs="Arial"/>
          <w:color w:val="auto"/>
        </w:rPr>
        <w:t xml:space="preserve"> must </w:t>
      </w:r>
      <w:r w:rsidR="007A066D">
        <w:rPr>
          <w:rFonts w:ascii="Arial" w:hAnsi="Arial" w:cs="Arial"/>
          <w:color w:val="auto"/>
        </w:rPr>
        <w:t xml:space="preserve">held </w:t>
      </w:r>
      <w:r w:rsidRPr="00870C63">
        <w:rPr>
          <w:rFonts w:ascii="Arial" w:hAnsi="Arial" w:cs="Arial"/>
          <w:color w:val="auto"/>
        </w:rPr>
        <w:t xml:space="preserve">be in Illinois. </w:t>
      </w:r>
      <w:r w:rsidRPr="00870C63">
        <w:rPr>
          <w:rFonts w:ascii="Arial" w:hAnsi="Arial" w:cs="Arial"/>
          <w:b/>
          <w:bCs/>
          <w:color w:val="auto"/>
        </w:rPr>
        <w:t>Advocacy agencies are not eligible to apply due to judicial ethic</w:t>
      </w:r>
      <w:r w:rsidR="007A066D">
        <w:rPr>
          <w:rFonts w:ascii="Arial" w:hAnsi="Arial" w:cs="Arial"/>
          <w:b/>
          <w:bCs/>
          <w:color w:val="auto"/>
        </w:rPr>
        <w:t>s</w:t>
      </w:r>
      <w:r w:rsidRPr="00870C63">
        <w:rPr>
          <w:rFonts w:ascii="Arial" w:hAnsi="Arial" w:cs="Arial"/>
          <w:b/>
          <w:bCs/>
          <w:color w:val="auto"/>
        </w:rPr>
        <w:t xml:space="preserve"> rules.</w:t>
      </w:r>
    </w:p>
    <w:bookmarkEnd w:id="27"/>
    <w:p w14:paraId="1CC18490" w14:textId="77777777" w:rsidR="00D5233C" w:rsidRPr="00870C63" w:rsidRDefault="00D5233C" w:rsidP="00D5233C">
      <w:pPr>
        <w:autoSpaceDE w:val="0"/>
        <w:autoSpaceDN w:val="0"/>
        <w:adjustRightInd w:val="0"/>
        <w:ind w:left="360"/>
        <w:rPr>
          <w:rFonts w:ascii="Arial" w:hAnsi="Arial" w:cs="Arial"/>
          <w:b/>
        </w:rPr>
      </w:pPr>
    </w:p>
    <w:p w14:paraId="693C9E6A" w14:textId="77777777" w:rsidR="00DF073E" w:rsidRPr="00870C63" w:rsidRDefault="00DF073E" w:rsidP="00595EC0">
      <w:pPr>
        <w:pStyle w:val="Heading2"/>
        <w:ind w:left="575"/>
        <w:rPr>
          <w:rFonts w:ascii="Arial" w:hAnsi="Arial" w:cs="Arial"/>
        </w:rPr>
      </w:pPr>
      <w:bookmarkStart w:id="28" w:name="_Toc96858957"/>
      <w:r w:rsidRPr="00870C63">
        <w:rPr>
          <w:rFonts w:ascii="Arial" w:hAnsi="Arial" w:cs="Arial"/>
        </w:rPr>
        <w:t xml:space="preserve">2. </w:t>
      </w:r>
      <w:r w:rsidRPr="00870C63">
        <w:rPr>
          <w:rFonts w:ascii="Arial" w:hAnsi="Arial" w:cs="Arial"/>
          <w:i/>
        </w:rPr>
        <w:t>Cost Sharing or Matching</w:t>
      </w:r>
      <w:bookmarkEnd w:id="28"/>
    </w:p>
    <w:p w14:paraId="5596318E" w14:textId="77777777" w:rsidR="00DF073E" w:rsidRPr="00870C63" w:rsidRDefault="00DF073E" w:rsidP="00DF073E">
      <w:pPr>
        <w:autoSpaceDE w:val="0"/>
        <w:autoSpaceDN w:val="0"/>
        <w:adjustRightInd w:val="0"/>
        <w:ind w:left="360"/>
        <w:rPr>
          <w:rFonts w:ascii="Arial" w:hAnsi="Arial" w:cs="Arial"/>
          <w:b/>
          <w:i/>
        </w:rPr>
      </w:pPr>
    </w:p>
    <w:p w14:paraId="7D936B48" w14:textId="008E3314" w:rsidR="00D5233C" w:rsidRPr="00870C63" w:rsidRDefault="00D5233C" w:rsidP="00D5233C">
      <w:pPr>
        <w:autoSpaceDE w:val="0"/>
        <w:autoSpaceDN w:val="0"/>
        <w:adjustRightInd w:val="0"/>
        <w:ind w:left="0" w:firstLine="360"/>
        <w:rPr>
          <w:rFonts w:ascii="Arial" w:hAnsi="Arial" w:cs="Arial"/>
          <w:color w:val="auto"/>
        </w:rPr>
      </w:pPr>
      <w:r w:rsidRPr="00870C63">
        <w:rPr>
          <w:rFonts w:ascii="Arial" w:hAnsi="Arial" w:cs="Arial"/>
          <w:color w:val="auto"/>
        </w:rPr>
        <w:t>There are no cost sharing or matching fund requirements.</w:t>
      </w:r>
    </w:p>
    <w:p w14:paraId="6A4A3BB0" w14:textId="77777777" w:rsidR="00D5233C" w:rsidRPr="00870C63" w:rsidRDefault="00D5233C" w:rsidP="00D5233C">
      <w:pPr>
        <w:autoSpaceDE w:val="0"/>
        <w:autoSpaceDN w:val="0"/>
        <w:adjustRightInd w:val="0"/>
        <w:ind w:left="0" w:firstLine="360"/>
        <w:rPr>
          <w:rFonts w:ascii="Arial" w:hAnsi="Arial" w:cs="Arial"/>
          <w:color w:val="auto"/>
        </w:rPr>
      </w:pPr>
    </w:p>
    <w:p w14:paraId="2F4E318F" w14:textId="77777777" w:rsidR="00DF073E" w:rsidRPr="00870C63" w:rsidRDefault="00DF073E" w:rsidP="00595EC0">
      <w:pPr>
        <w:pStyle w:val="Heading2"/>
        <w:ind w:left="575"/>
        <w:rPr>
          <w:rFonts w:ascii="Arial" w:hAnsi="Arial" w:cs="Arial"/>
          <w:i/>
        </w:rPr>
      </w:pPr>
      <w:bookmarkStart w:id="29" w:name="_Toc96858958"/>
      <w:r w:rsidRPr="00870C63">
        <w:rPr>
          <w:rFonts w:ascii="Arial" w:hAnsi="Arial" w:cs="Arial"/>
        </w:rPr>
        <w:t xml:space="preserve">3. </w:t>
      </w:r>
      <w:r w:rsidRPr="00870C63">
        <w:rPr>
          <w:rFonts w:ascii="Arial" w:hAnsi="Arial" w:cs="Arial"/>
          <w:i/>
        </w:rPr>
        <w:t>Indirect Cost Rate</w:t>
      </w:r>
      <w:bookmarkEnd w:id="29"/>
      <w:r w:rsidRPr="00870C63">
        <w:rPr>
          <w:rFonts w:ascii="Arial" w:hAnsi="Arial" w:cs="Arial"/>
          <w:i/>
        </w:rPr>
        <w:t xml:space="preserve"> </w:t>
      </w:r>
    </w:p>
    <w:p w14:paraId="65D0087F" w14:textId="77777777" w:rsidR="00DF073E" w:rsidRPr="00870C63" w:rsidRDefault="00DF073E" w:rsidP="00DF073E">
      <w:pPr>
        <w:autoSpaceDE w:val="0"/>
        <w:autoSpaceDN w:val="0"/>
        <w:adjustRightInd w:val="0"/>
        <w:ind w:left="360"/>
        <w:rPr>
          <w:rFonts w:ascii="Arial" w:hAnsi="Arial" w:cs="Arial"/>
        </w:rPr>
      </w:pPr>
    </w:p>
    <w:p w14:paraId="78E2F043" w14:textId="77777777" w:rsidR="00DF073E" w:rsidRPr="00870C63" w:rsidRDefault="00DF073E" w:rsidP="00DF073E">
      <w:pPr>
        <w:autoSpaceDE w:val="0"/>
        <w:autoSpaceDN w:val="0"/>
        <w:adjustRightInd w:val="0"/>
        <w:ind w:left="360"/>
        <w:rPr>
          <w:rFonts w:ascii="Arial" w:hAnsi="Arial" w:cs="Arial"/>
        </w:rPr>
      </w:pPr>
      <w:proofErr w:type="gramStart"/>
      <w:r w:rsidRPr="00870C63">
        <w:rPr>
          <w:rFonts w:ascii="Arial" w:hAnsi="Arial" w:cs="Arial"/>
        </w:rPr>
        <w:t>In order to</w:t>
      </w:r>
      <w:proofErr w:type="gramEnd"/>
      <w:r w:rsidRPr="00870C63">
        <w:rPr>
          <w:rFonts w:ascii="Arial" w:hAnsi="Arial" w:cs="Arial"/>
        </w:rPr>
        <w:t xml:space="preserve"> charge indirect costs to a grant, the applicant organization must either have an annually negotiated indirect cost rate agreement (NICRA) or elect to use a standard </w:t>
      </w:r>
      <w:r w:rsidRPr="00870C63">
        <w:rPr>
          <w:rFonts w:ascii="Arial" w:hAnsi="Arial" w:cs="Arial"/>
          <w:i/>
        </w:rPr>
        <w:t>de minimis</w:t>
      </w:r>
      <w:r w:rsidRPr="00870C63">
        <w:rPr>
          <w:rFonts w:ascii="Arial" w:hAnsi="Arial" w:cs="Arial"/>
        </w:rPr>
        <w:t xml:space="preserve"> rate. There are three types of allowable indirect cost rates: </w:t>
      </w:r>
    </w:p>
    <w:p w14:paraId="35282B68" w14:textId="77777777" w:rsidR="00DF073E" w:rsidRPr="00870C63" w:rsidRDefault="00DF073E" w:rsidP="00DF073E">
      <w:pPr>
        <w:autoSpaceDE w:val="0"/>
        <w:autoSpaceDN w:val="0"/>
        <w:adjustRightInd w:val="0"/>
        <w:ind w:left="360"/>
        <w:rPr>
          <w:rFonts w:ascii="Arial" w:hAnsi="Arial" w:cs="Arial"/>
        </w:rPr>
      </w:pPr>
    </w:p>
    <w:p w14:paraId="6116125D" w14:textId="77777777" w:rsidR="00DF073E" w:rsidRPr="00870C63" w:rsidRDefault="00DF073E" w:rsidP="00E96682">
      <w:pPr>
        <w:pStyle w:val="ListParagraph"/>
        <w:numPr>
          <w:ilvl w:val="0"/>
          <w:numId w:val="5"/>
        </w:numPr>
        <w:autoSpaceDE w:val="0"/>
        <w:autoSpaceDN w:val="0"/>
        <w:adjustRightInd w:val="0"/>
        <w:rPr>
          <w:rFonts w:ascii="Arial" w:hAnsi="Arial" w:cs="Arial"/>
        </w:rPr>
      </w:pPr>
      <w:r w:rsidRPr="00870C63">
        <w:rPr>
          <w:rFonts w:ascii="Arial" w:hAnsi="Arial" w:cs="Arial"/>
          <w:u w:val="single"/>
        </w:rPr>
        <w:t>Federally Negotiated Rate</w:t>
      </w:r>
      <w:r w:rsidRPr="00870C63">
        <w:rPr>
          <w:rFonts w:ascii="Arial" w:hAnsi="Arial" w:cs="Arial"/>
        </w:rPr>
        <w:t xml:space="preserve">. Organizations that receive direct federal funding, may have an indirect cost rate that was negotiated with the Federal Cognizant Agency. Illinois will accept the federally negotiated rate. </w:t>
      </w:r>
    </w:p>
    <w:p w14:paraId="26CB74F8" w14:textId="77777777" w:rsidR="00DF073E" w:rsidRPr="00870C63" w:rsidRDefault="00DF073E" w:rsidP="00DF073E">
      <w:pPr>
        <w:autoSpaceDE w:val="0"/>
        <w:autoSpaceDN w:val="0"/>
        <w:adjustRightInd w:val="0"/>
        <w:rPr>
          <w:rFonts w:ascii="Arial" w:hAnsi="Arial" w:cs="Arial"/>
        </w:rPr>
      </w:pPr>
    </w:p>
    <w:p w14:paraId="6653193F" w14:textId="1D5BDAFE" w:rsidR="00DF073E" w:rsidRPr="00870C63" w:rsidRDefault="00DF073E" w:rsidP="00E96682">
      <w:pPr>
        <w:pStyle w:val="ListParagraph"/>
        <w:numPr>
          <w:ilvl w:val="0"/>
          <w:numId w:val="5"/>
        </w:numPr>
        <w:autoSpaceDE w:val="0"/>
        <w:autoSpaceDN w:val="0"/>
        <w:adjustRightInd w:val="0"/>
        <w:rPr>
          <w:rFonts w:ascii="Arial" w:hAnsi="Arial" w:cs="Arial"/>
        </w:rPr>
      </w:pPr>
      <w:r w:rsidRPr="00870C63">
        <w:rPr>
          <w:rFonts w:ascii="Arial" w:hAnsi="Arial" w:cs="Arial"/>
          <w:u w:val="single"/>
        </w:rPr>
        <w:t>State Negotiated Rate</w:t>
      </w:r>
      <w:r w:rsidRPr="00870C63">
        <w:rPr>
          <w:rFonts w:ascii="Arial" w:hAnsi="Arial" w:cs="Arial"/>
        </w:rPr>
        <w:t xml:space="preserve">. The organization may negotiate an indirect cost rate with the State of Illinois if they do not have a Federally Negotiated Rate. If an organization has not previously established an indirect cost rate, an indirect cost rate proposal must be submitted through the State of Illinois’ centralized indirect cost rate system </w:t>
      </w:r>
      <w:r w:rsidR="00B02BD4" w:rsidRPr="00870C63">
        <w:rPr>
          <w:rFonts w:ascii="Arial" w:hAnsi="Arial" w:cs="Arial"/>
        </w:rPr>
        <w:t>in the GATA Grantee Portal</w:t>
      </w:r>
      <w:r w:rsidR="009A00C6" w:rsidRPr="00870C63">
        <w:rPr>
          <w:rFonts w:ascii="Arial" w:hAnsi="Arial" w:cs="Arial"/>
        </w:rPr>
        <w:t xml:space="preserve">. </w:t>
      </w:r>
      <w:r w:rsidRPr="00870C63">
        <w:rPr>
          <w:rFonts w:ascii="Arial" w:hAnsi="Arial" w:cs="Arial"/>
        </w:rPr>
        <w:t xml:space="preserve">If an organization previously established an indirect cost rate, the organization must annually submit a new indirect cost proposal through the </w:t>
      </w:r>
      <w:r w:rsidR="009A00C6" w:rsidRPr="00870C63">
        <w:rPr>
          <w:rFonts w:ascii="Arial" w:hAnsi="Arial" w:cs="Arial"/>
        </w:rPr>
        <w:t xml:space="preserve">GATA Grantee Portal </w:t>
      </w:r>
      <w:r w:rsidRPr="00870C63">
        <w:rPr>
          <w:rFonts w:ascii="Arial" w:hAnsi="Arial" w:cs="Arial"/>
        </w:rPr>
        <w:t xml:space="preserve">system within the earlier </w:t>
      </w:r>
      <w:proofErr w:type="gramStart"/>
      <w:r w:rsidRPr="00870C63">
        <w:rPr>
          <w:rFonts w:ascii="Arial" w:hAnsi="Arial" w:cs="Arial"/>
        </w:rPr>
        <w:t>of:</w:t>
      </w:r>
      <w:proofErr w:type="gramEnd"/>
      <w:r w:rsidRPr="00870C63">
        <w:rPr>
          <w:rFonts w:ascii="Arial" w:hAnsi="Arial" w:cs="Arial"/>
        </w:rPr>
        <w:t xml:space="preserve"> six (6) months after the close of the grantee’s fiscal year; and three (3) months of the notice of award. </w:t>
      </w:r>
    </w:p>
    <w:p w14:paraId="1CFC66D9" w14:textId="77777777" w:rsidR="00DF073E" w:rsidRPr="00870C63" w:rsidRDefault="00DF073E" w:rsidP="00DF073E">
      <w:pPr>
        <w:autoSpaceDE w:val="0"/>
        <w:autoSpaceDN w:val="0"/>
        <w:adjustRightInd w:val="0"/>
        <w:ind w:left="360"/>
        <w:rPr>
          <w:rFonts w:ascii="Arial" w:hAnsi="Arial" w:cs="Arial"/>
        </w:rPr>
      </w:pPr>
    </w:p>
    <w:p w14:paraId="1A0247F5" w14:textId="77777777" w:rsidR="00DF073E" w:rsidRPr="00870C63" w:rsidRDefault="00DF073E" w:rsidP="00E96682">
      <w:pPr>
        <w:pStyle w:val="ListParagraph"/>
        <w:numPr>
          <w:ilvl w:val="0"/>
          <w:numId w:val="5"/>
        </w:numPr>
        <w:autoSpaceDE w:val="0"/>
        <w:autoSpaceDN w:val="0"/>
        <w:adjustRightInd w:val="0"/>
        <w:rPr>
          <w:rFonts w:ascii="Arial" w:hAnsi="Arial" w:cs="Arial"/>
        </w:rPr>
      </w:pPr>
      <w:r w:rsidRPr="00870C63">
        <w:rPr>
          <w:rFonts w:ascii="Arial" w:hAnsi="Arial" w:cs="Arial"/>
          <w:i/>
          <w:u w:val="single"/>
        </w:rPr>
        <w:t>De Minimis</w:t>
      </w:r>
      <w:r w:rsidRPr="00870C63">
        <w:rPr>
          <w:rFonts w:ascii="Arial" w:hAnsi="Arial" w:cs="Arial"/>
          <w:u w:val="single"/>
        </w:rPr>
        <w:t xml:space="preserve"> Rate</w:t>
      </w:r>
      <w:r w:rsidRPr="00870C63">
        <w:rPr>
          <w:rFonts w:ascii="Arial" w:hAnsi="Arial" w:cs="Arial"/>
        </w:rPr>
        <w:t xml:space="preserve">. An organization that has never negotiated an indirect cost rate with the Federal Government or the State of Illinois is eligible to elect a </w:t>
      </w:r>
      <w:r w:rsidRPr="00870C63">
        <w:rPr>
          <w:rFonts w:ascii="Arial" w:hAnsi="Arial" w:cs="Arial"/>
          <w:i/>
        </w:rPr>
        <w:t>de minimis</w:t>
      </w:r>
      <w:r w:rsidRPr="00870C63">
        <w:rPr>
          <w:rFonts w:ascii="Arial" w:hAnsi="Arial" w:cs="Arial"/>
        </w:rPr>
        <w:t xml:space="preserve"> rate of 10% of modified total direct cost (MTDC). Once established, the </w:t>
      </w:r>
      <w:r w:rsidRPr="00870C63">
        <w:rPr>
          <w:rFonts w:ascii="Arial" w:hAnsi="Arial" w:cs="Arial"/>
          <w:i/>
        </w:rPr>
        <w:t>de minimis</w:t>
      </w:r>
      <w:r w:rsidRPr="00870C63">
        <w:rPr>
          <w:rFonts w:ascii="Arial" w:hAnsi="Arial" w:cs="Arial"/>
        </w:rPr>
        <w:t xml:space="preserve"> Rate may be used indefinitely. The State of Illinois must verify the calculation of the MTDC annually </w:t>
      </w:r>
      <w:proofErr w:type="gramStart"/>
      <w:r w:rsidRPr="00870C63">
        <w:rPr>
          <w:rFonts w:ascii="Arial" w:hAnsi="Arial" w:cs="Arial"/>
        </w:rPr>
        <w:t>in order to</w:t>
      </w:r>
      <w:proofErr w:type="gramEnd"/>
      <w:r w:rsidRPr="00870C63">
        <w:rPr>
          <w:rFonts w:ascii="Arial" w:hAnsi="Arial" w:cs="Arial"/>
        </w:rPr>
        <w:t xml:space="preserve"> accept the </w:t>
      </w:r>
      <w:r w:rsidRPr="00870C63">
        <w:rPr>
          <w:rFonts w:ascii="Arial" w:hAnsi="Arial" w:cs="Arial"/>
          <w:i/>
        </w:rPr>
        <w:t>de minimis</w:t>
      </w:r>
      <w:r w:rsidRPr="00870C63">
        <w:rPr>
          <w:rFonts w:ascii="Arial" w:hAnsi="Arial" w:cs="Arial"/>
        </w:rPr>
        <w:t xml:space="preserve"> rate.</w:t>
      </w:r>
    </w:p>
    <w:p w14:paraId="648F5386" w14:textId="77777777" w:rsidR="00DF073E" w:rsidRPr="00870C63" w:rsidRDefault="00DF073E" w:rsidP="00DF073E">
      <w:pPr>
        <w:pStyle w:val="ListParagraph"/>
        <w:rPr>
          <w:rFonts w:ascii="Arial" w:hAnsi="Arial" w:cs="Arial"/>
        </w:rPr>
      </w:pPr>
    </w:p>
    <w:p w14:paraId="0ED2379B" w14:textId="064747E5" w:rsidR="00DF073E" w:rsidRPr="00870C63" w:rsidRDefault="004F26F8" w:rsidP="00DF073E">
      <w:pPr>
        <w:autoSpaceDE w:val="0"/>
        <w:autoSpaceDN w:val="0"/>
        <w:adjustRightInd w:val="0"/>
        <w:ind w:left="360"/>
        <w:rPr>
          <w:rFonts w:ascii="Arial" w:hAnsi="Arial" w:cs="Arial"/>
        </w:rPr>
      </w:pPr>
      <w:r w:rsidRPr="00870C63">
        <w:rPr>
          <w:rFonts w:ascii="Arial" w:hAnsi="Arial" w:cs="Arial"/>
        </w:rPr>
        <w:t xml:space="preserve">Grant fund recipients are required to complete the indirect cost rate proposal process every fiscal year. If you plan to include indirect costs in your budget, please select your indirect cost rate through the GATA Grantee portal prior to submitting your grant documents to ICJIA.  </w:t>
      </w:r>
    </w:p>
    <w:p w14:paraId="6410E4C7" w14:textId="77777777" w:rsidR="004F26F8" w:rsidRPr="00870C63" w:rsidRDefault="004F26F8" w:rsidP="00DF073E">
      <w:pPr>
        <w:autoSpaceDE w:val="0"/>
        <w:autoSpaceDN w:val="0"/>
        <w:adjustRightInd w:val="0"/>
        <w:ind w:left="360"/>
        <w:rPr>
          <w:rFonts w:ascii="Arial" w:hAnsi="Arial" w:cs="Arial"/>
        </w:rPr>
      </w:pPr>
      <w:bookmarkStart w:id="30" w:name="_Hlk534485414"/>
    </w:p>
    <w:p w14:paraId="31AC0050" w14:textId="0690B03F" w:rsidR="00DF073E" w:rsidRPr="00870C63" w:rsidRDefault="00DF073E" w:rsidP="00DF073E">
      <w:pPr>
        <w:autoSpaceDE w:val="0"/>
        <w:autoSpaceDN w:val="0"/>
        <w:adjustRightInd w:val="0"/>
        <w:ind w:left="360"/>
        <w:rPr>
          <w:rFonts w:ascii="Arial" w:hAnsi="Arial" w:cs="Arial"/>
        </w:rPr>
      </w:pPr>
      <w:r w:rsidRPr="00870C63">
        <w:rPr>
          <w:rFonts w:ascii="Arial" w:hAnsi="Arial" w:cs="Arial"/>
        </w:rPr>
        <w:t xml:space="preserve">Grantees have discretion and can elect to waive payment for indirect costs. Grantees that elect to waive payments for indirect costs cannot be reimbursed for indirect costs. The organization must record an election to “Waive Indirect Costs” into the </w:t>
      </w:r>
      <w:r w:rsidR="004F26F8" w:rsidRPr="00870C63">
        <w:rPr>
          <w:rFonts w:ascii="Arial" w:hAnsi="Arial" w:cs="Arial"/>
        </w:rPr>
        <w:t>GATA Grantee Portal</w:t>
      </w:r>
      <w:r w:rsidRPr="00870C63">
        <w:rPr>
          <w:rFonts w:ascii="Arial" w:hAnsi="Arial" w:cs="Arial"/>
        </w:rPr>
        <w:t>.</w:t>
      </w:r>
      <w:bookmarkEnd w:id="30"/>
      <w:r w:rsidRPr="00870C63">
        <w:rPr>
          <w:rFonts w:ascii="Arial" w:hAnsi="Arial" w:cs="Arial"/>
        </w:rPr>
        <w:t xml:space="preserve"> Indirect Cost election must be completed annually, for every </w:t>
      </w:r>
      <w:r w:rsidR="00B02BD4" w:rsidRPr="00870C63">
        <w:rPr>
          <w:rFonts w:ascii="Arial" w:hAnsi="Arial" w:cs="Arial"/>
        </w:rPr>
        <w:t xml:space="preserve">entity’s </w:t>
      </w:r>
      <w:r w:rsidRPr="00870C63">
        <w:rPr>
          <w:rFonts w:ascii="Arial" w:hAnsi="Arial" w:cs="Arial"/>
        </w:rPr>
        <w:t xml:space="preserve">fiscal year. </w:t>
      </w:r>
    </w:p>
    <w:p w14:paraId="0C24A770" w14:textId="75382656" w:rsidR="00601B39" w:rsidRPr="00870C63" w:rsidRDefault="00601B39" w:rsidP="00601B39">
      <w:pPr>
        <w:pStyle w:val="Heading1"/>
        <w:rPr>
          <w:rFonts w:ascii="Arial" w:hAnsi="Arial" w:cs="Arial"/>
          <w:b/>
          <w:sz w:val="24"/>
          <w:szCs w:val="24"/>
        </w:rPr>
      </w:pPr>
      <w:bookmarkStart w:id="31" w:name="_Toc96858959"/>
      <w:r w:rsidRPr="00870C63">
        <w:rPr>
          <w:rFonts w:ascii="Arial" w:hAnsi="Arial" w:cs="Arial"/>
          <w:b/>
          <w:sz w:val="24"/>
          <w:szCs w:val="24"/>
        </w:rPr>
        <w:t>Application and Submission Information</w:t>
      </w:r>
      <w:bookmarkEnd w:id="31"/>
    </w:p>
    <w:p w14:paraId="3C885F8B" w14:textId="38EA35F4" w:rsidR="00601B39" w:rsidRPr="00870C63" w:rsidRDefault="00601B39" w:rsidP="00DF073E">
      <w:pPr>
        <w:autoSpaceDE w:val="0"/>
        <w:autoSpaceDN w:val="0"/>
        <w:adjustRightInd w:val="0"/>
        <w:ind w:left="0"/>
        <w:rPr>
          <w:rFonts w:ascii="Arial" w:hAnsi="Arial" w:cs="Arial"/>
          <w:b/>
        </w:rPr>
      </w:pPr>
      <w:r w:rsidRPr="00870C63">
        <w:rPr>
          <w:rFonts w:ascii="Arial" w:hAnsi="Arial" w:cs="Arial"/>
          <w:b/>
        </w:rPr>
        <w:t xml:space="preserve"> </w:t>
      </w:r>
    </w:p>
    <w:p w14:paraId="386D9CCA" w14:textId="77777777" w:rsidR="00DF073E" w:rsidRPr="00870C63" w:rsidRDefault="00DF073E" w:rsidP="00595EC0">
      <w:pPr>
        <w:pStyle w:val="Heading2"/>
        <w:ind w:left="575"/>
        <w:rPr>
          <w:rFonts w:ascii="Arial" w:hAnsi="Arial" w:cs="Arial"/>
        </w:rPr>
      </w:pPr>
      <w:bookmarkStart w:id="32" w:name="_Toc96858960"/>
      <w:bookmarkStart w:id="33" w:name="_Hlk23766632"/>
      <w:r w:rsidRPr="00870C63">
        <w:rPr>
          <w:rFonts w:ascii="Arial" w:hAnsi="Arial" w:cs="Arial"/>
        </w:rPr>
        <w:t xml:space="preserve">1. </w:t>
      </w:r>
      <w:r w:rsidRPr="00870C63">
        <w:rPr>
          <w:rFonts w:ascii="Arial" w:hAnsi="Arial" w:cs="Arial"/>
          <w:i/>
        </w:rPr>
        <w:t>Accessing Application Package</w:t>
      </w:r>
      <w:bookmarkEnd w:id="32"/>
    </w:p>
    <w:p w14:paraId="6024CB5F" w14:textId="77777777" w:rsidR="00DF073E" w:rsidRPr="00870C63" w:rsidRDefault="00DF073E" w:rsidP="00DF073E">
      <w:pPr>
        <w:autoSpaceDE w:val="0"/>
        <w:autoSpaceDN w:val="0"/>
        <w:adjustRightInd w:val="0"/>
        <w:ind w:left="360"/>
        <w:rPr>
          <w:rFonts w:ascii="Arial" w:hAnsi="Arial" w:cs="Arial"/>
        </w:rPr>
      </w:pPr>
    </w:p>
    <w:p w14:paraId="39EF4746" w14:textId="415E7F0E" w:rsidR="00D5233C" w:rsidRPr="00870C63" w:rsidRDefault="00D5233C" w:rsidP="00D5233C">
      <w:pPr>
        <w:autoSpaceDE w:val="0"/>
        <w:autoSpaceDN w:val="0"/>
        <w:adjustRightInd w:val="0"/>
        <w:ind w:left="360"/>
        <w:rPr>
          <w:rFonts w:ascii="Arial" w:hAnsi="Arial" w:cs="Arial"/>
        </w:rPr>
      </w:pPr>
      <w:bookmarkStart w:id="34" w:name="_Hlk23766617"/>
      <w:r w:rsidRPr="00870C63">
        <w:rPr>
          <w:rFonts w:ascii="Arial" w:hAnsi="Arial" w:cs="Arial"/>
          <w:color w:val="auto"/>
        </w:rPr>
        <w:t>Paper copies of the application materials may be requested from Mary Ratliff by calling 217-524-4745; writing Mary Ratliff at 524 S. 2</w:t>
      </w:r>
      <w:r w:rsidRPr="00870C63">
        <w:rPr>
          <w:rFonts w:ascii="Arial" w:hAnsi="Arial" w:cs="Arial"/>
          <w:color w:val="auto"/>
          <w:vertAlign w:val="superscript"/>
        </w:rPr>
        <w:t>nd</w:t>
      </w:r>
      <w:r w:rsidRPr="00870C63">
        <w:rPr>
          <w:rFonts w:ascii="Arial" w:hAnsi="Arial" w:cs="Arial"/>
          <w:color w:val="auto"/>
        </w:rPr>
        <w:t xml:space="preserve"> Street, Suite 220, Springfield, Illinois 62701; or by email at </w:t>
      </w:r>
      <w:bookmarkStart w:id="35" w:name="_Hlk96857434"/>
      <w:r w:rsidR="00C8626F" w:rsidRPr="00870C63">
        <w:fldChar w:fldCharType="begin"/>
      </w:r>
      <w:r w:rsidR="00C8626F" w:rsidRPr="00870C63">
        <w:rPr>
          <w:rFonts w:ascii="Arial" w:hAnsi="Arial" w:cs="Arial"/>
        </w:rPr>
        <w:instrText xml:space="preserve"> HYPERLINK "mailto:cja.ifvccgrants@illinois.gov" </w:instrText>
      </w:r>
      <w:r w:rsidR="00C8626F" w:rsidRPr="00870C63">
        <w:fldChar w:fldCharType="separate"/>
      </w:r>
      <w:r w:rsidR="00A35AC1" w:rsidRPr="00870C63">
        <w:rPr>
          <w:rStyle w:val="Hyperlink"/>
          <w:rFonts w:ascii="Arial" w:hAnsi="Arial" w:cs="Arial"/>
        </w:rPr>
        <w:t>cja.ifvccgrants@illinois.gov</w:t>
      </w:r>
      <w:r w:rsidR="00C8626F" w:rsidRPr="00870C63">
        <w:rPr>
          <w:rStyle w:val="Hyperlink"/>
          <w:rFonts w:ascii="Arial" w:hAnsi="Arial" w:cs="Arial"/>
        </w:rPr>
        <w:fldChar w:fldCharType="end"/>
      </w:r>
      <w:bookmarkEnd w:id="35"/>
      <w:r w:rsidR="00A35AC1" w:rsidRPr="00870C63">
        <w:rPr>
          <w:rFonts w:ascii="Arial" w:hAnsi="Arial" w:cs="Arial"/>
        </w:rPr>
        <w:t>.</w:t>
      </w:r>
      <w:r w:rsidRPr="00870C63">
        <w:rPr>
          <w:rFonts w:ascii="Arial" w:hAnsi="Arial" w:cs="Arial"/>
        </w:rPr>
        <w:t xml:space="preserve"> </w:t>
      </w:r>
      <w:r w:rsidRPr="00870C63">
        <w:rPr>
          <w:rFonts w:ascii="Arial" w:hAnsi="Arial" w:cs="Arial"/>
          <w:color w:val="auto"/>
        </w:rPr>
        <w:t xml:space="preserve">Application materials, however, must be submitted via </w:t>
      </w:r>
      <w:r w:rsidR="00D6048A" w:rsidRPr="00870C63">
        <w:rPr>
          <w:rFonts w:ascii="Arial" w:hAnsi="Arial" w:cs="Arial"/>
          <w:color w:val="auto"/>
        </w:rPr>
        <w:t xml:space="preserve">email to: </w:t>
      </w:r>
      <w:hyperlink r:id="rId17" w:history="1">
        <w:r w:rsidR="00D6048A" w:rsidRPr="00870C63">
          <w:rPr>
            <w:rStyle w:val="Hyperlink"/>
            <w:rFonts w:ascii="Arial" w:hAnsi="Arial" w:cs="Arial"/>
          </w:rPr>
          <w:t>cja.ifvccgrants@illinois.gov</w:t>
        </w:r>
      </w:hyperlink>
    </w:p>
    <w:bookmarkEnd w:id="34"/>
    <w:p w14:paraId="283D5C32" w14:textId="77777777" w:rsidR="00DF073E" w:rsidRPr="00870C63" w:rsidRDefault="00DF073E" w:rsidP="00DF073E">
      <w:pPr>
        <w:autoSpaceDE w:val="0"/>
        <w:autoSpaceDN w:val="0"/>
        <w:adjustRightInd w:val="0"/>
        <w:ind w:left="0"/>
        <w:rPr>
          <w:rFonts w:ascii="Arial" w:hAnsi="Arial" w:cs="Arial"/>
        </w:rPr>
      </w:pPr>
    </w:p>
    <w:p w14:paraId="5506B5D7" w14:textId="77777777" w:rsidR="00DF073E" w:rsidRPr="00870C63" w:rsidRDefault="00DF073E" w:rsidP="00595EC0">
      <w:pPr>
        <w:pStyle w:val="Heading2"/>
        <w:ind w:left="575"/>
        <w:rPr>
          <w:rFonts w:ascii="Arial" w:hAnsi="Arial" w:cs="Arial"/>
        </w:rPr>
      </w:pPr>
      <w:bookmarkStart w:id="36" w:name="_Toc96858961"/>
      <w:bookmarkEnd w:id="33"/>
      <w:r w:rsidRPr="00870C63">
        <w:rPr>
          <w:rFonts w:ascii="Arial" w:hAnsi="Arial" w:cs="Arial"/>
        </w:rPr>
        <w:t xml:space="preserve">2. </w:t>
      </w:r>
      <w:bookmarkStart w:id="37" w:name="_Hlk534485455"/>
      <w:r w:rsidRPr="00870C63">
        <w:rPr>
          <w:rFonts w:ascii="Arial" w:hAnsi="Arial" w:cs="Arial"/>
          <w:i/>
        </w:rPr>
        <w:t>Content and Form of Application Submission</w:t>
      </w:r>
      <w:bookmarkEnd w:id="37"/>
      <w:bookmarkEnd w:id="36"/>
      <w:r w:rsidRPr="00870C63">
        <w:rPr>
          <w:rFonts w:ascii="Arial" w:hAnsi="Arial" w:cs="Arial"/>
        </w:rPr>
        <w:t xml:space="preserve"> </w:t>
      </w:r>
    </w:p>
    <w:p w14:paraId="7D7AE479" w14:textId="77777777" w:rsidR="00DF073E" w:rsidRPr="00870C63" w:rsidRDefault="00DF073E" w:rsidP="00DF073E">
      <w:pPr>
        <w:autoSpaceDE w:val="0"/>
        <w:autoSpaceDN w:val="0"/>
        <w:adjustRightInd w:val="0"/>
        <w:ind w:left="360"/>
        <w:rPr>
          <w:rFonts w:ascii="Arial" w:hAnsi="Arial" w:cs="Arial"/>
        </w:rPr>
      </w:pPr>
    </w:p>
    <w:p w14:paraId="2B94E700" w14:textId="4DC4C0FA" w:rsidR="00007E91" w:rsidRPr="00007E91" w:rsidRDefault="00971E01" w:rsidP="00007E91">
      <w:pPr>
        <w:rPr>
          <w:rFonts w:ascii="Arial" w:hAnsi="Arial" w:cs="Arial"/>
          <w:color w:val="auto"/>
          <w:u w:val="single"/>
        </w:rPr>
      </w:pPr>
      <w:r w:rsidRPr="00870C63">
        <w:rPr>
          <w:rFonts w:ascii="Arial" w:hAnsi="Arial" w:cs="Arial"/>
          <w:color w:val="auto"/>
        </w:rPr>
        <w:t>a</w:t>
      </w:r>
      <w:r w:rsidR="00007E91" w:rsidRPr="00007E91">
        <w:rPr>
          <w:rFonts w:ascii="Arial" w:hAnsi="Arial" w:cs="Arial"/>
          <w:color w:val="auto"/>
        </w:rPr>
        <w:t xml:space="preserve">). </w:t>
      </w:r>
      <w:r w:rsidR="00007E91" w:rsidRPr="00007E91">
        <w:rPr>
          <w:rFonts w:ascii="Arial" w:hAnsi="Arial" w:cs="Arial"/>
          <w:color w:val="auto"/>
          <w:u w:val="single"/>
        </w:rPr>
        <w:t>Notice of Intent to Apply</w:t>
      </w:r>
    </w:p>
    <w:p w14:paraId="0A6EADC4" w14:textId="77777777" w:rsidR="00007E91" w:rsidRPr="00007E91" w:rsidRDefault="00007E91" w:rsidP="00007E91">
      <w:pPr>
        <w:rPr>
          <w:rFonts w:ascii="Arial" w:hAnsi="Arial" w:cs="Arial"/>
          <w:color w:val="auto"/>
          <w:u w:val="single"/>
        </w:rPr>
      </w:pPr>
    </w:p>
    <w:p w14:paraId="530CE59C" w14:textId="1A1795C0" w:rsidR="00007E91" w:rsidRPr="00007E91" w:rsidRDefault="00007E91" w:rsidP="00007E91">
      <w:pPr>
        <w:rPr>
          <w:rFonts w:ascii="Arial" w:hAnsi="Arial" w:cs="Arial"/>
          <w:color w:val="auto"/>
        </w:rPr>
      </w:pPr>
      <w:r w:rsidRPr="00007E91">
        <w:rPr>
          <w:rFonts w:ascii="Arial" w:hAnsi="Arial" w:cs="Arial"/>
          <w:color w:val="auto"/>
        </w:rPr>
        <w:t xml:space="preserve">Agencies interested in applying are strongly encouraged to complete an online Notice of Intent form by </w:t>
      </w:r>
      <w:r w:rsidR="00971E01" w:rsidRPr="00870C63">
        <w:rPr>
          <w:rFonts w:ascii="Arial" w:hAnsi="Arial" w:cs="Arial"/>
          <w:color w:val="auto"/>
        </w:rPr>
        <w:t xml:space="preserve">5:00 </w:t>
      </w:r>
      <w:r w:rsidRPr="00007E91">
        <w:rPr>
          <w:rFonts w:ascii="Arial" w:hAnsi="Arial" w:cs="Arial"/>
          <w:color w:val="auto"/>
        </w:rPr>
        <w:t xml:space="preserve">p.m. on </w:t>
      </w:r>
      <w:r w:rsidR="00971E01" w:rsidRPr="00870C63">
        <w:rPr>
          <w:rFonts w:ascii="Arial" w:hAnsi="Arial" w:cs="Arial"/>
          <w:b/>
          <w:color w:val="auto"/>
        </w:rPr>
        <w:t>Monday</w:t>
      </w:r>
      <w:r w:rsidRPr="00007E91">
        <w:rPr>
          <w:rFonts w:ascii="Arial" w:hAnsi="Arial" w:cs="Arial"/>
          <w:b/>
          <w:color w:val="auto"/>
        </w:rPr>
        <w:t xml:space="preserve">, </w:t>
      </w:r>
      <w:r w:rsidR="00971E01" w:rsidRPr="00870C63">
        <w:rPr>
          <w:rFonts w:ascii="Arial" w:hAnsi="Arial" w:cs="Arial"/>
          <w:b/>
          <w:color w:val="auto"/>
        </w:rPr>
        <w:t>April 4</w:t>
      </w:r>
      <w:r w:rsidRPr="00007E91">
        <w:rPr>
          <w:rFonts w:ascii="Arial" w:hAnsi="Arial" w:cs="Arial"/>
          <w:b/>
          <w:color w:val="auto"/>
        </w:rPr>
        <w:t>, 20</w:t>
      </w:r>
      <w:r w:rsidR="00971E01" w:rsidRPr="00870C63">
        <w:rPr>
          <w:rFonts w:ascii="Arial" w:hAnsi="Arial" w:cs="Arial"/>
          <w:b/>
          <w:color w:val="auto"/>
        </w:rPr>
        <w:t>22</w:t>
      </w:r>
      <w:r w:rsidRPr="00007E91">
        <w:rPr>
          <w:rFonts w:ascii="Arial" w:hAnsi="Arial" w:cs="Arial"/>
          <w:color w:val="auto"/>
        </w:rPr>
        <w:t>. Submission of a Notice of Intent is nonbinding and will be used for internal planning purposes only. Upon receipt of a Notice of Intent, ICJIA will offer technical assistance to agencies which have not yet demonstrated GATA compliance.</w:t>
      </w:r>
    </w:p>
    <w:p w14:paraId="30D16E5C" w14:textId="77777777" w:rsidR="00007E91" w:rsidRPr="00007E91" w:rsidRDefault="00007E91" w:rsidP="00007E91">
      <w:pPr>
        <w:rPr>
          <w:rFonts w:ascii="Arial" w:hAnsi="Arial" w:cs="Arial"/>
          <w:color w:val="auto"/>
          <w:u w:val="single"/>
        </w:rPr>
      </w:pPr>
    </w:p>
    <w:p w14:paraId="6D838D58" w14:textId="7B12F280" w:rsidR="00007E91" w:rsidRPr="00007E91" w:rsidRDefault="007A066D" w:rsidP="00007E91">
      <w:pPr>
        <w:autoSpaceDE w:val="0"/>
        <w:autoSpaceDN w:val="0"/>
        <w:adjustRightInd w:val="0"/>
        <w:rPr>
          <w:rFonts w:ascii="Arial" w:hAnsi="Arial" w:cs="Arial"/>
          <w:color w:val="auto"/>
        </w:rPr>
      </w:pPr>
      <w:r>
        <w:rPr>
          <w:rFonts w:ascii="Arial" w:hAnsi="Arial" w:cs="Arial"/>
          <w:color w:val="auto"/>
        </w:rPr>
        <w:t>Agencies that fail</w:t>
      </w:r>
      <w:r w:rsidR="00007E91" w:rsidRPr="00007E91">
        <w:rPr>
          <w:rFonts w:ascii="Arial" w:hAnsi="Arial" w:cs="Arial"/>
          <w:color w:val="auto"/>
        </w:rPr>
        <w:t xml:space="preserve"> to submit a Notice of Intent by the deadline may </w:t>
      </w:r>
      <w:r>
        <w:rPr>
          <w:rFonts w:ascii="Arial" w:hAnsi="Arial" w:cs="Arial"/>
          <w:color w:val="auto"/>
        </w:rPr>
        <w:t xml:space="preserve">not receive </w:t>
      </w:r>
      <w:r w:rsidR="00007E91" w:rsidRPr="00007E91">
        <w:rPr>
          <w:rFonts w:ascii="Arial" w:hAnsi="Arial" w:cs="Arial"/>
          <w:color w:val="auto"/>
        </w:rPr>
        <w:t>technical assistance with respect to GATA compliance, risking grant ineligibility.</w:t>
      </w:r>
    </w:p>
    <w:p w14:paraId="6AD26592" w14:textId="77777777" w:rsidR="00007E91" w:rsidRPr="00007E91" w:rsidRDefault="00007E91" w:rsidP="00007E91">
      <w:pPr>
        <w:autoSpaceDE w:val="0"/>
        <w:autoSpaceDN w:val="0"/>
        <w:adjustRightInd w:val="0"/>
        <w:rPr>
          <w:rFonts w:ascii="Arial" w:hAnsi="Arial" w:cs="Arial"/>
          <w:color w:val="auto"/>
        </w:rPr>
      </w:pPr>
    </w:p>
    <w:p w14:paraId="248F94F1" w14:textId="06BF9191" w:rsidR="00007E91" w:rsidRPr="00007E91" w:rsidRDefault="00007E91" w:rsidP="00007E91">
      <w:pPr>
        <w:autoSpaceDE w:val="0"/>
        <w:autoSpaceDN w:val="0"/>
        <w:adjustRightInd w:val="0"/>
        <w:rPr>
          <w:rFonts w:ascii="Arial" w:hAnsi="Arial" w:cs="Arial"/>
        </w:rPr>
      </w:pPr>
      <w:r w:rsidRPr="00007E91">
        <w:rPr>
          <w:rFonts w:ascii="Arial" w:hAnsi="Arial" w:cs="Arial"/>
          <w:color w:val="auto"/>
        </w:rPr>
        <w:t xml:space="preserve">The online Notice of Intent is available at: </w:t>
      </w:r>
      <w:hyperlink r:id="rId18" w:history="1">
        <w:r w:rsidR="00971E01" w:rsidRPr="00870C63">
          <w:rPr>
            <w:rStyle w:val="Hyperlink"/>
            <w:rFonts w:ascii="Arial" w:hAnsi="Arial" w:cs="Arial"/>
          </w:rPr>
          <w:t>https://icjia.az1.qualtrics.com/jfe/form/SV_a3RoStpS4hzoCpM</w:t>
        </w:r>
      </w:hyperlink>
      <w:r w:rsidR="00971E01" w:rsidRPr="00870C63">
        <w:rPr>
          <w:rFonts w:ascii="Arial" w:hAnsi="Arial" w:cs="Arial"/>
          <w:color w:val="auto"/>
        </w:rPr>
        <w:t xml:space="preserve"> </w:t>
      </w:r>
    </w:p>
    <w:p w14:paraId="3351A19E" w14:textId="77777777" w:rsidR="00007E91" w:rsidRPr="00007E91" w:rsidRDefault="00007E91" w:rsidP="00007E91">
      <w:pPr>
        <w:rPr>
          <w:rFonts w:ascii="Arial" w:hAnsi="Arial" w:cs="Arial"/>
        </w:rPr>
      </w:pPr>
    </w:p>
    <w:p w14:paraId="5DB1E97D" w14:textId="6542F3DC" w:rsidR="00007E91" w:rsidRPr="00007E91" w:rsidRDefault="00DA499B" w:rsidP="00007E91">
      <w:pPr>
        <w:autoSpaceDE w:val="0"/>
        <w:autoSpaceDN w:val="0"/>
        <w:adjustRightInd w:val="0"/>
        <w:rPr>
          <w:rFonts w:ascii="Arial" w:hAnsi="Arial" w:cs="Arial"/>
        </w:rPr>
      </w:pPr>
      <w:r w:rsidRPr="00870C63">
        <w:rPr>
          <w:rFonts w:ascii="Arial" w:hAnsi="Arial" w:cs="Arial"/>
        </w:rPr>
        <w:t>b)</w:t>
      </w:r>
      <w:r w:rsidR="00007E91" w:rsidRPr="00007E91">
        <w:rPr>
          <w:rFonts w:ascii="Arial" w:hAnsi="Arial" w:cs="Arial"/>
        </w:rPr>
        <w:t xml:space="preserve"> </w:t>
      </w:r>
      <w:r w:rsidR="00007E91" w:rsidRPr="00007E91">
        <w:rPr>
          <w:rFonts w:ascii="Arial" w:hAnsi="Arial" w:cs="Arial"/>
          <w:u w:val="single"/>
        </w:rPr>
        <w:t>Forms and Formatting</w:t>
      </w:r>
    </w:p>
    <w:p w14:paraId="0D573801" w14:textId="77777777" w:rsidR="00007E91" w:rsidRPr="00007E91" w:rsidRDefault="00007E91" w:rsidP="00007E91">
      <w:pPr>
        <w:autoSpaceDE w:val="0"/>
        <w:autoSpaceDN w:val="0"/>
        <w:adjustRightInd w:val="0"/>
        <w:rPr>
          <w:rFonts w:ascii="Arial" w:hAnsi="Arial" w:cs="Arial"/>
        </w:rPr>
      </w:pPr>
    </w:p>
    <w:p w14:paraId="660C3ECD" w14:textId="66C63F3D" w:rsidR="00007E91" w:rsidRPr="00007E91" w:rsidRDefault="00007E91" w:rsidP="00007E91">
      <w:pPr>
        <w:autoSpaceDE w:val="0"/>
        <w:autoSpaceDN w:val="0"/>
        <w:adjustRightInd w:val="0"/>
        <w:rPr>
          <w:rFonts w:ascii="Arial" w:hAnsi="Arial" w:cs="Arial"/>
        </w:rPr>
      </w:pPr>
      <w:r w:rsidRPr="00007E91">
        <w:rPr>
          <w:rFonts w:ascii="Arial" w:hAnsi="Arial" w:cs="Arial"/>
        </w:rPr>
        <w:lastRenderedPageBreak/>
        <w:t xml:space="preserve">The application must be emailed </w:t>
      </w:r>
      <w:r w:rsidRPr="00007E91">
        <w:rPr>
          <w:rFonts w:ascii="Arial" w:hAnsi="Arial" w:cs="Arial"/>
          <w:color w:val="auto"/>
        </w:rPr>
        <w:t xml:space="preserve">to </w:t>
      </w:r>
      <w:bookmarkStart w:id="38" w:name="_Hlk96958908"/>
      <w:r w:rsidR="00F55B4C">
        <w:fldChar w:fldCharType="begin"/>
      </w:r>
      <w:r w:rsidR="00F55B4C">
        <w:instrText xml:space="preserve"> HYPERLINK "mailto:cja.ifvccgrants@illinois.gov" </w:instrText>
      </w:r>
      <w:r w:rsidR="00F55B4C">
        <w:fldChar w:fldCharType="separate"/>
      </w:r>
      <w:r w:rsidR="00971E01" w:rsidRPr="00870C63">
        <w:rPr>
          <w:rStyle w:val="Hyperlink"/>
          <w:rFonts w:ascii="Arial" w:hAnsi="Arial" w:cs="Arial"/>
        </w:rPr>
        <w:t>cja.ifvccgrants@illinois.gov</w:t>
      </w:r>
      <w:r w:rsidR="00F55B4C">
        <w:rPr>
          <w:rStyle w:val="Hyperlink"/>
          <w:rFonts w:ascii="Arial" w:hAnsi="Arial" w:cs="Arial"/>
        </w:rPr>
        <w:fldChar w:fldCharType="end"/>
      </w:r>
      <w:bookmarkEnd w:id="38"/>
      <w:r w:rsidRPr="00007E91">
        <w:rPr>
          <w:rFonts w:ascii="Arial" w:hAnsi="Arial" w:cs="Arial"/>
        </w:rPr>
        <w:t xml:space="preserve"> by the </w:t>
      </w:r>
      <w:r w:rsidR="00971E01" w:rsidRPr="000F183D">
        <w:rPr>
          <w:rFonts w:ascii="Arial" w:hAnsi="Arial" w:cs="Arial"/>
          <w:b/>
          <w:bCs/>
        </w:rPr>
        <w:t>5</w:t>
      </w:r>
      <w:r w:rsidRPr="000F183D">
        <w:rPr>
          <w:rFonts w:ascii="Arial" w:hAnsi="Arial" w:cs="Arial"/>
          <w:b/>
          <w:bCs/>
        </w:rPr>
        <w:t>:</w:t>
      </w:r>
      <w:r w:rsidR="00971E01" w:rsidRPr="00870C63">
        <w:rPr>
          <w:rFonts w:ascii="Arial" w:hAnsi="Arial" w:cs="Arial"/>
          <w:b/>
        </w:rPr>
        <w:t>00</w:t>
      </w:r>
      <w:r w:rsidRPr="00007E91">
        <w:rPr>
          <w:rFonts w:ascii="Arial" w:hAnsi="Arial" w:cs="Arial"/>
          <w:b/>
        </w:rPr>
        <w:t xml:space="preserve"> p.m.,</w:t>
      </w:r>
      <w:r w:rsidRPr="00007E91">
        <w:rPr>
          <w:rFonts w:ascii="Arial" w:hAnsi="Arial" w:cs="Arial"/>
        </w:rPr>
        <w:t xml:space="preserve"> </w:t>
      </w:r>
      <w:r w:rsidRPr="00007E91">
        <w:rPr>
          <w:rFonts w:ascii="Arial" w:hAnsi="Arial" w:cs="Arial"/>
          <w:b/>
        </w:rPr>
        <w:t xml:space="preserve">April </w:t>
      </w:r>
      <w:r w:rsidR="00971E01" w:rsidRPr="00870C63">
        <w:rPr>
          <w:rFonts w:ascii="Arial" w:hAnsi="Arial" w:cs="Arial"/>
          <w:b/>
        </w:rPr>
        <w:t>1</w:t>
      </w:r>
      <w:r w:rsidRPr="00007E91">
        <w:rPr>
          <w:rFonts w:ascii="Arial" w:hAnsi="Arial" w:cs="Arial"/>
          <w:b/>
        </w:rPr>
        <w:t xml:space="preserve">5, </w:t>
      </w:r>
      <w:r w:rsidR="003A0831" w:rsidRPr="00007E91">
        <w:rPr>
          <w:rFonts w:ascii="Arial" w:hAnsi="Arial" w:cs="Arial"/>
          <w:b/>
        </w:rPr>
        <w:t>20</w:t>
      </w:r>
      <w:r w:rsidR="003A0831" w:rsidRPr="00870C63">
        <w:rPr>
          <w:rFonts w:ascii="Arial" w:hAnsi="Arial" w:cs="Arial"/>
          <w:b/>
        </w:rPr>
        <w:t>22,</w:t>
      </w:r>
      <w:r w:rsidRPr="00007E91">
        <w:rPr>
          <w:rFonts w:ascii="Arial" w:hAnsi="Arial" w:cs="Arial"/>
        </w:rPr>
        <w:t xml:space="preserve"> for consideration</w:t>
      </w:r>
      <w:r w:rsidRPr="00007E91">
        <w:rPr>
          <w:rFonts w:ascii="Arial" w:hAnsi="Arial" w:cs="Arial"/>
          <w:color w:val="auto"/>
        </w:rPr>
        <w:t>.</w:t>
      </w:r>
      <w:r w:rsidRPr="00007E91">
        <w:rPr>
          <w:rFonts w:ascii="Arial" w:hAnsi="Arial" w:cs="Arial"/>
        </w:rPr>
        <w:t xml:space="preserve"> The applicant agency name should appear in the Subject line of the email. Each document attached to the email must be submitted in the manner and method described below. </w:t>
      </w:r>
      <w:bookmarkStart w:id="39" w:name="_Hlk534485534"/>
      <w:r w:rsidRPr="00007E91">
        <w:rPr>
          <w:rFonts w:ascii="Arial" w:hAnsi="Arial" w:cs="Arial"/>
        </w:rPr>
        <w:t xml:space="preserve">Applications will be rejected if any documents are missing. </w:t>
      </w:r>
      <w:bookmarkEnd w:id="39"/>
      <w:r w:rsidRPr="00007E91">
        <w:rPr>
          <w:rFonts w:ascii="Arial" w:hAnsi="Arial" w:cs="Arial"/>
        </w:rPr>
        <w:t>The applicant is responsible for ensuring that documents adhere to the instructions provided.</w:t>
      </w:r>
    </w:p>
    <w:p w14:paraId="7ED22067" w14:textId="77777777" w:rsidR="00007E91" w:rsidRPr="00007E91" w:rsidRDefault="00007E91" w:rsidP="00007E91">
      <w:pPr>
        <w:autoSpaceDE w:val="0"/>
        <w:autoSpaceDN w:val="0"/>
        <w:adjustRightInd w:val="0"/>
        <w:rPr>
          <w:rFonts w:ascii="Arial" w:hAnsi="Arial" w:cs="Arial"/>
        </w:rPr>
      </w:pPr>
    </w:p>
    <w:tbl>
      <w:tblPr>
        <w:tblStyle w:val="TableGrid62"/>
        <w:tblW w:w="9450" w:type="dxa"/>
        <w:tblInd w:w="-5" w:type="dxa"/>
        <w:tblLayout w:type="fixed"/>
        <w:tblLook w:val="04A0" w:firstRow="1" w:lastRow="0" w:firstColumn="1" w:lastColumn="0" w:noHBand="0" w:noVBand="1"/>
      </w:tblPr>
      <w:tblGrid>
        <w:gridCol w:w="4320"/>
        <w:gridCol w:w="2700"/>
        <w:gridCol w:w="720"/>
        <w:gridCol w:w="900"/>
        <w:gridCol w:w="810"/>
      </w:tblGrid>
      <w:tr w:rsidR="00971E01" w:rsidRPr="00971E01" w14:paraId="593DF840" w14:textId="77777777" w:rsidTr="004A24EC">
        <w:tc>
          <w:tcPr>
            <w:tcW w:w="9450" w:type="dxa"/>
            <w:gridSpan w:val="5"/>
            <w:shd w:val="clear" w:color="auto" w:fill="auto"/>
          </w:tcPr>
          <w:p w14:paraId="388173A3" w14:textId="77777777" w:rsidR="00971E01" w:rsidRPr="00971E01" w:rsidRDefault="00971E01" w:rsidP="00971E01">
            <w:pPr>
              <w:ind w:left="0"/>
              <w:rPr>
                <w:rFonts w:ascii="Arial" w:eastAsia="Calibri" w:hAnsi="Arial" w:cs="Arial"/>
                <w:b/>
                <w:color w:val="auto"/>
              </w:rPr>
            </w:pPr>
            <w:r w:rsidRPr="00971E01">
              <w:rPr>
                <w:rFonts w:ascii="Arial" w:eastAsia="Calibri" w:hAnsi="Arial" w:cs="Arial"/>
                <w:b/>
                <w:color w:val="auto"/>
              </w:rPr>
              <w:t xml:space="preserve">The following materials MUST be submitted by all applicants. The applicant must submit the documents based on the instructions provided below. </w:t>
            </w:r>
          </w:p>
        </w:tc>
      </w:tr>
      <w:tr w:rsidR="00971E01" w:rsidRPr="00971E01" w14:paraId="5AFD5AAA" w14:textId="77777777" w:rsidTr="004A24EC">
        <w:tc>
          <w:tcPr>
            <w:tcW w:w="4320" w:type="dxa"/>
            <w:shd w:val="clear" w:color="auto" w:fill="D9D9D9"/>
          </w:tcPr>
          <w:p w14:paraId="39698664" w14:textId="77777777" w:rsidR="00971E01" w:rsidRPr="00971E01" w:rsidRDefault="00971E01" w:rsidP="00971E01">
            <w:pPr>
              <w:ind w:left="0"/>
              <w:jc w:val="center"/>
              <w:rPr>
                <w:rFonts w:ascii="Arial" w:eastAsia="Calibri" w:hAnsi="Arial" w:cs="Arial"/>
                <w:b/>
                <w:color w:val="auto"/>
              </w:rPr>
            </w:pPr>
            <w:r w:rsidRPr="00971E01">
              <w:rPr>
                <w:rFonts w:ascii="Arial" w:eastAsia="Calibri" w:hAnsi="Arial" w:cs="Arial"/>
                <w:b/>
                <w:color w:val="auto"/>
              </w:rPr>
              <w:t>Document</w:t>
            </w:r>
          </w:p>
        </w:tc>
        <w:tc>
          <w:tcPr>
            <w:tcW w:w="2700" w:type="dxa"/>
            <w:shd w:val="clear" w:color="auto" w:fill="D9D9D9"/>
          </w:tcPr>
          <w:p w14:paraId="20558DAF" w14:textId="77777777" w:rsidR="00971E01" w:rsidRPr="00971E01" w:rsidRDefault="00971E01" w:rsidP="00971E01">
            <w:pPr>
              <w:ind w:left="0"/>
              <w:jc w:val="center"/>
              <w:rPr>
                <w:rFonts w:ascii="Arial" w:eastAsia="Calibri" w:hAnsi="Arial" w:cs="Arial"/>
                <w:b/>
                <w:color w:val="auto"/>
              </w:rPr>
            </w:pPr>
            <w:r w:rsidRPr="00971E01">
              <w:rPr>
                <w:rFonts w:ascii="Arial" w:eastAsia="Calibri" w:hAnsi="Arial" w:cs="Arial"/>
                <w:b/>
                <w:color w:val="auto"/>
              </w:rPr>
              <w:t>Document Name</w:t>
            </w:r>
          </w:p>
        </w:tc>
        <w:tc>
          <w:tcPr>
            <w:tcW w:w="720" w:type="dxa"/>
            <w:shd w:val="clear" w:color="auto" w:fill="D9D9D9"/>
          </w:tcPr>
          <w:p w14:paraId="0D2946DF" w14:textId="77777777" w:rsidR="00971E01" w:rsidRPr="00971E01" w:rsidRDefault="00971E01" w:rsidP="00971E01">
            <w:pPr>
              <w:ind w:left="0"/>
              <w:jc w:val="center"/>
              <w:rPr>
                <w:rFonts w:ascii="Arial" w:eastAsia="Calibri" w:hAnsi="Arial" w:cs="Arial"/>
                <w:b/>
                <w:color w:val="auto"/>
              </w:rPr>
            </w:pPr>
            <w:r w:rsidRPr="00971E01">
              <w:rPr>
                <w:rFonts w:ascii="Arial" w:eastAsia="Calibri" w:hAnsi="Arial" w:cs="Arial"/>
                <w:b/>
                <w:color w:val="auto"/>
              </w:rPr>
              <w:t>PDF</w:t>
            </w:r>
          </w:p>
        </w:tc>
        <w:tc>
          <w:tcPr>
            <w:tcW w:w="900" w:type="dxa"/>
            <w:shd w:val="clear" w:color="auto" w:fill="D9D9D9"/>
          </w:tcPr>
          <w:p w14:paraId="039099C1" w14:textId="77777777" w:rsidR="00971E01" w:rsidRPr="00971E01" w:rsidRDefault="00971E01" w:rsidP="00971E01">
            <w:pPr>
              <w:ind w:left="0"/>
              <w:jc w:val="center"/>
              <w:rPr>
                <w:rFonts w:ascii="Arial" w:eastAsia="Calibri" w:hAnsi="Arial" w:cs="Arial"/>
                <w:b/>
                <w:color w:val="auto"/>
              </w:rPr>
            </w:pPr>
            <w:r w:rsidRPr="00971E01">
              <w:rPr>
                <w:rFonts w:ascii="Arial" w:eastAsia="Calibri" w:hAnsi="Arial" w:cs="Arial"/>
                <w:b/>
                <w:color w:val="auto"/>
              </w:rPr>
              <w:t>Word</w:t>
            </w:r>
          </w:p>
        </w:tc>
        <w:tc>
          <w:tcPr>
            <w:tcW w:w="810" w:type="dxa"/>
            <w:shd w:val="clear" w:color="auto" w:fill="D9D9D9"/>
          </w:tcPr>
          <w:p w14:paraId="5D673231" w14:textId="77777777" w:rsidR="00971E01" w:rsidRPr="00971E01" w:rsidRDefault="00971E01" w:rsidP="00971E01">
            <w:pPr>
              <w:ind w:left="0"/>
              <w:jc w:val="center"/>
              <w:rPr>
                <w:rFonts w:ascii="Arial" w:eastAsia="Calibri" w:hAnsi="Arial" w:cs="Arial"/>
                <w:b/>
                <w:color w:val="auto"/>
              </w:rPr>
            </w:pPr>
            <w:r w:rsidRPr="00971E01">
              <w:rPr>
                <w:rFonts w:ascii="Arial" w:eastAsia="Calibri" w:hAnsi="Arial" w:cs="Arial"/>
                <w:b/>
                <w:color w:val="auto"/>
              </w:rPr>
              <w:t>Excel</w:t>
            </w:r>
          </w:p>
        </w:tc>
      </w:tr>
      <w:tr w:rsidR="00971E01" w:rsidRPr="00971E01" w14:paraId="752C7940" w14:textId="77777777" w:rsidTr="004A24EC">
        <w:tc>
          <w:tcPr>
            <w:tcW w:w="4320" w:type="dxa"/>
          </w:tcPr>
          <w:p w14:paraId="448C15EE" w14:textId="77777777" w:rsidR="00971E01" w:rsidRPr="00971E01" w:rsidRDefault="00971E01" w:rsidP="00971E01">
            <w:pPr>
              <w:ind w:left="0"/>
              <w:contextualSpacing/>
              <w:rPr>
                <w:rFonts w:ascii="Arial" w:eastAsia="Calibri" w:hAnsi="Arial" w:cs="Arial"/>
                <w:color w:val="auto"/>
              </w:rPr>
            </w:pPr>
            <w:r w:rsidRPr="00971E01">
              <w:rPr>
                <w:rFonts w:ascii="Arial" w:eastAsia="Calibri" w:hAnsi="Arial" w:cs="Arial"/>
                <w:b/>
                <w:color w:val="auto"/>
              </w:rPr>
              <w:t>Uniform Application for State Grant Assistance</w:t>
            </w:r>
            <w:r w:rsidRPr="00971E01">
              <w:rPr>
                <w:rFonts w:ascii="Arial" w:eastAsia="Calibri" w:hAnsi="Arial" w:cs="Arial"/>
                <w:color w:val="auto"/>
              </w:rPr>
              <w:t xml:space="preserve"> – This form must be complete</w:t>
            </w:r>
          </w:p>
        </w:tc>
        <w:tc>
          <w:tcPr>
            <w:tcW w:w="2700" w:type="dxa"/>
            <w:vAlign w:val="center"/>
          </w:tcPr>
          <w:p w14:paraId="4D32340F" w14:textId="77777777" w:rsidR="00971E01" w:rsidRPr="00971E01" w:rsidRDefault="00971E01" w:rsidP="00971E01">
            <w:pPr>
              <w:ind w:left="0"/>
              <w:jc w:val="center"/>
              <w:rPr>
                <w:rFonts w:ascii="Arial" w:eastAsia="Calibri" w:hAnsi="Arial" w:cs="Arial"/>
                <w:i/>
                <w:color w:val="auto"/>
              </w:rPr>
            </w:pPr>
            <w:r w:rsidRPr="00971E01">
              <w:rPr>
                <w:rFonts w:ascii="Arial" w:eastAsia="Calibri" w:hAnsi="Arial" w:cs="Arial"/>
                <w:i/>
                <w:color w:val="auto"/>
              </w:rPr>
              <w:t>“Agency Name – Application”</w:t>
            </w:r>
          </w:p>
        </w:tc>
        <w:tc>
          <w:tcPr>
            <w:tcW w:w="720" w:type="dxa"/>
            <w:vAlign w:val="center"/>
          </w:tcPr>
          <w:p w14:paraId="1A04132C" w14:textId="77777777" w:rsidR="00971E01" w:rsidRPr="00971E01" w:rsidRDefault="00971E01" w:rsidP="00971E01">
            <w:pPr>
              <w:ind w:left="0"/>
              <w:jc w:val="center"/>
              <w:rPr>
                <w:rFonts w:ascii="Arial" w:eastAsia="Calibri" w:hAnsi="Arial" w:cs="Arial"/>
                <w:color w:val="auto"/>
              </w:rPr>
            </w:pPr>
          </w:p>
        </w:tc>
        <w:tc>
          <w:tcPr>
            <w:tcW w:w="900" w:type="dxa"/>
            <w:vAlign w:val="center"/>
          </w:tcPr>
          <w:p w14:paraId="29602BCB" w14:textId="77777777" w:rsidR="00971E01" w:rsidRPr="00971E01" w:rsidRDefault="00971E01" w:rsidP="00971E01">
            <w:pPr>
              <w:ind w:left="0"/>
              <w:jc w:val="center"/>
              <w:rPr>
                <w:rFonts w:ascii="Arial" w:eastAsia="Calibri" w:hAnsi="Arial" w:cs="Arial"/>
                <w:color w:val="auto"/>
              </w:rPr>
            </w:pPr>
            <w:r w:rsidRPr="00971E01">
              <w:rPr>
                <w:rFonts w:ascii="Arial" w:eastAsia="Calibri" w:hAnsi="Arial" w:cs="Arial"/>
                <w:color w:val="auto"/>
              </w:rPr>
              <w:t>X</w:t>
            </w:r>
          </w:p>
        </w:tc>
        <w:tc>
          <w:tcPr>
            <w:tcW w:w="810" w:type="dxa"/>
            <w:vAlign w:val="center"/>
          </w:tcPr>
          <w:p w14:paraId="697CD60C" w14:textId="77777777" w:rsidR="00971E01" w:rsidRPr="00971E01" w:rsidRDefault="00971E01" w:rsidP="00971E01">
            <w:pPr>
              <w:ind w:left="0"/>
              <w:jc w:val="center"/>
              <w:rPr>
                <w:rFonts w:ascii="Arial" w:eastAsia="Calibri" w:hAnsi="Arial" w:cs="Arial"/>
                <w:color w:val="auto"/>
              </w:rPr>
            </w:pPr>
          </w:p>
        </w:tc>
      </w:tr>
      <w:tr w:rsidR="00971E01" w:rsidRPr="00971E01" w14:paraId="01790400" w14:textId="77777777" w:rsidTr="004A24EC">
        <w:tc>
          <w:tcPr>
            <w:tcW w:w="4320" w:type="dxa"/>
          </w:tcPr>
          <w:p w14:paraId="463485DC" w14:textId="77777777" w:rsidR="00971E01" w:rsidRPr="00971E01" w:rsidRDefault="00971E01" w:rsidP="00971E01">
            <w:pPr>
              <w:ind w:left="0"/>
              <w:contextualSpacing/>
              <w:rPr>
                <w:rFonts w:ascii="Arial" w:eastAsia="Calibri" w:hAnsi="Arial" w:cs="Arial"/>
                <w:color w:val="auto"/>
              </w:rPr>
            </w:pPr>
            <w:r w:rsidRPr="00971E01">
              <w:rPr>
                <w:rFonts w:ascii="Arial" w:eastAsia="Calibri" w:hAnsi="Arial" w:cs="Arial"/>
                <w:b/>
                <w:color w:val="auto"/>
              </w:rPr>
              <w:t>Program Narrative</w:t>
            </w:r>
            <w:r w:rsidRPr="00971E01">
              <w:rPr>
                <w:rFonts w:ascii="Arial" w:eastAsia="Calibri" w:hAnsi="Arial" w:cs="Arial"/>
                <w:color w:val="auto"/>
              </w:rPr>
              <w:t xml:space="preserve"> – This document must meet the requirements outline in Section A. The narrative must be provided in this document. Do not change the format of this document. </w:t>
            </w:r>
          </w:p>
        </w:tc>
        <w:tc>
          <w:tcPr>
            <w:tcW w:w="2700" w:type="dxa"/>
            <w:vAlign w:val="center"/>
          </w:tcPr>
          <w:p w14:paraId="68001B44" w14:textId="77777777" w:rsidR="00971E01" w:rsidRPr="00971E01" w:rsidRDefault="00971E01" w:rsidP="00971E01">
            <w:pPr>
              <w:ind w:left="0"/>
              <w:jc w:val="center"/>
              <w:rPr>
                <w:rFonts w:ascii="Arial" w:eastAsia="Calibri" w:hAnsi="Arial" w:cs="Arial"/>
                <w:i/>
                <w:color w:val="auto"/>
              </w:rPr>
            </w:pPr>
            <w:r w:rsidRPr="00971E01">
              <w:rPr>
                <w:rFonts w:ascii="Arial" w:eastAsia="Calibri" w:hAnsi="Arial" w:cs="Arial"/>
                <w:i/>
                <w:color w:val="auto"/>
              </w:rPr>
              <w:t>“Agency Name – Program Narrative”</w:t>
            </w:r>
          </w:p>
        </w:tc>
        <w:tc>
          <w:tcPr>
            <w:tcW w:w="720" w:type="dxa"/>
            <w:vAlign w:val="center"/>
          </w:tcPr>
          <w:p w14:paraId="6722F171" w14:textId="77777777" w:rsidR="00971E01" w:rsidRPr="00971E01" w:rsidRDefault="00971E01" w:rsidP="00971E01">
            <w:pPr>
              <w:ind w:left="0"/>
              <w:jc w:val="center"/>
              <w:rPr>
                <w:rFonts w:ascii="Arial" w:eastAsia="Calibri" w:hAnsi="Arial" w:cs="Arial"/>
                <w:color w:val="auto"/>
              </w:rPr>
            </w:pPr>
          </w:p>
        </w:tc>
        <w:tc>
          <w:tcPr>
            <w:tcW w:w="900" w:type="dxa"/>
            <w:vAlign w:val="center"/>
          </w:tcPr>
          <w:p w14:paraId="429571EA" w14:textId="77777777" w:rsidR="00971E01" w:rsidRPr="00971E01" w:rsidRDefault="00971E01" w:rsidP="00971E01">
            <w:pPr>
              <w:ind w:left="0"/>
              <w:jc w:val="center"/>
              <w:rPr>
                <w:rFonts w:ascii="Arial" w:eastAsia="Calibri" w:hAnsi="Arial" w:cs="Arial"/>
                <w:color w:val="auto"/>
              </w:rPr>
            </w:pPr>
            <w:r w:rsidRPr="00971E01">
              <w:rPr>
                <w:rFonts w:ascii="Arial" w:eastAsia="Calibri" w:hAnsi="Arial" w:cs="Arial"/>
                <w:color w:val="auto"/>
              </w:rPr>
              <w:t>X</w:t>
            </w:r>
          </w:p>
        </w:tc>
        <w:tc>
          <w:tcPr>
            <w:tcW w:w="810" w:type="dxa"/>
            <w:vAlign w:val="center"/>
          </w:tcPr>
          <w:p w14:paraId="7A3FED21" w14:textId="77777777" w:rsidR="00971E01" w:rsidRPr="00971E01" w:rsidRDefault="00971E01" w:rsidP="00971E01">
            <w:pPr>
              <w:ind w:left="0"/>
              <w:jc w:val="center"/>
              <w:rPr>
                <w:rFonts w:ascii="Arial" w:eastAsia="Calibri" w:hAnsi="Arial" w:cs="Arial"/>
                <w:color w:val="auto"/>
              </w:rPr>
            </w:pPr>
          </w:p>
        </w:tc>
      </w:tr>
      <w:tr w:rsidR="00971E01" w:rsidRPr="00971E01" w14:paraId="1835702F" w14:textId="77777777" w:rsidTr="004A24EC">
        <w:tc>
          <w:tcPr>
            <w:tcW w:w="4320" w:type="dxa"/>
          </w:tcPr>
          <w:p w14:paraId="1A9B34F7" w14:textId="77777777" w:rsidR="00971E01" w:rsidRPr="00971E01" w:rsidRDefault="00971E01" w:rsidP="00971E01">
            <w:pPr>
              <w:ind w:left="0"/>
              <w:contextualSpacing/>
              <w:rPr>
                <w:rFonts w:ascii="Arial" w:eastAsia="Calibri" w:hAnsi="Arial" w:cs="Arial"/>
                <w:color w:val="auto"/>
              </w:rPr>
            </w:pPr>
            <w:r w:rsidRPr="00971E01">
              <w:rPr>
                <w:rFonts w:ascii="Arial" w:eastAsia="Calibri" w:hAnsi="Arial" w:cs="Arial"/>
                <w:b/>
                <w:color w:val="auto"/>
              </w:rPr>
              <w:t>Budget/Budget Narrative</w:t>
            </w:r>
            <w:r w:rsidRPr="00971E01">
              <w:rPr>
                <w:rFonts w:ascii="Arial" w:eastAsia="Calibri" w:hAnsi="Arial" w:cs="Arial"/>
                <w:color w:val="auto"/>
              </w:rPr>
              <w:t xml:space="preserve"> – This document is a workbook, with several pages (tabs). The last tab has instructions if clarification is needed. Do not send a signed budget.</w:t>
            </w:r>
          </w:p>
        </w:tc>
        <w:tc>
          <w:tcPr>
            <w:tcW w:w="2700" w:type="dxa"/>
            <w:vAlign w:val="center"/>
          </w:tcPr>
          <w:p w14:paraId="4F4BADB7" w14:textId="77777777" w:rsidR="00971E01" w:rsidRPr="00971E01" w:rsidRDefault="00971E01" w:rsidP="00971E01">
            <w:pPr>
              <w:ind w:left="0"/>
              <w:jc w:val="center"/>
              <w:rPr>
                <w:rFonts w:ascii="Arial" w:eastAsia="Calibri" w:hAnsi="Arial" w:cs="Arial"/>
                <w:i/>
                <w:color w:val="auto"/>
              </w:rPr>
            </w:pPr>
            <w:r w:rsidRPr="00971E01">
              <w:rPr>
                <w:rFonts w:ascii="Arial" w:eastAsia="Calibri" w:hAnsi="Arial" w:cs="Arial"/>
                <w:i/>
                <w:color w:val="auto"/>
              </w:rPr>
              <w:t>“Agency Name – Budget”</w:t>
            </w:r>
          </w:p>
        </w:tc>
        <w:tc>
          <w:tcPr>
            <w:tcW w:w="720" w:type="dxa"/>
            <w:vAlign w:val="center"/>
          </w:tcPr>
          <w:p w14:paraId="25541D7C" w14:textId="77777777" w:rsidR="00971E01" w:rsidRPr="00971E01" w:rsidRDefault="00971E01" w:rsidP="00971E01">
            <w:pPr>
              <w:ind w:left="0"/>
              <w:jc w:val="center"/>
              <w:rPr>
                <w:rFonts w:ascii="Arial" w:eastAsia="Calibri" w:hAnsi="Arial" w:cs="Arial"/>
                <w:color w:val="auto"/>
              </w:rPr>
            </w:pPr>
          </w:p>
        </w:tc>
        <w:tc>
          <w:tcPr>
            <w:tcW w:w="900" w:type="dxa"/>
            <w:vAlign w:val="center"/>
          </w:tcPr>
          <w:p w14:paraId="26FBF1AB" w14:textId="77777777" w:rsidR="00971E01" w:rsidRPr="00971E01" w:rsidRDefault="00971E01" w:rsidP="00971E01">
            <w:pPr>
              <w:ind w:left="0"/>
              <w:jc w:val="center"/>
              <w:rPr>
                <w:rFonts w:ascii="Arial" w:eastAsia="Calibri" w:hAnsi="Arial" w:cs="Arial"/>
                <w:color w:val="auto"/>
              </w:rPr>
            </w:pPr>
          </w:p>
        </w:tc>
        <w:tc>
          <w:tcPr>
            <w:tcW w:w="810" w:type="dxa"/>
            <w:vAlign w:val="center"/>
          </w:tcPr>
          <w:p w14:paraId="2A72FBDF" w14:textId="77777777" w:rsidR="00971E01" w:rsidRPr="00971E01" w:rsidRDefault="00971E01" w:rsidP="00971E01">
            <w:pPr>
              <w:ind w:left="0"/>
              <w:jc w:val="center"/>
              <w:rPr>
                <w:rFonts w:ascii="Arial" w:eastAsia="Calibri" w:hAnsi="Arial" w:cs="Arial"/>
                <w:color w:val="auto"/>
              </w:rPr>
            </w:pPr>
            <w:r w:rsidRPr="00971E01">
              <w:rPr>
                <w:rFonts w:ascii="Arial" w:eastAsia="Calibri" w:hAnsi="Arial" w:cs="Arial"/>
                <w:color w:val="auto"/>
              </w:rPr>
              <w:t>X</w:t>
            </w:r>
          </w:p>
        </w:tc>
      </w:tr>
    </w:tbl>
    <w:p w14:paraId="5E31F8C4" w14:textId="03777C7A" w:rsidR="00007E91" w:rsidRPr="00870C63" w:rsidRDefault="00007E91" w:rsidP="00007E91">
      <w:pPr>
        <w:autoSpaceDE w:val="0"/>
        <w:autoSpaceDN w:val="0"/>
        <w:adjustRightInd w:val="0"/>
        <w:rPr>
          <w:rFonts w:ascii="Arial" w:hAnsi="Arial" w:cs="Arial"/>
        </w:rPr>
      </w:pPr>
    </w:p>
    <w:p w14:paraId="03865DB7" w14:textId="4654CD82" w:rsidR="00DD37EE" w:rsidRPr="00007E91" w:rsidRDefault="00DD37EE" w:rsidP="00DD37EE">
      <w:pPr>
        <w:autoSpaceDE w:val="0"/>
        <w:autoSpaceDN w:val="0"/>
        <w:adjustRightInd w:val="0"/>
        <w:rPr>
          <w:rFonts w:ascii="Arial" w:hAnsi="Arial" w:cs="Arial"/>
        </w:rPr>
      </w:pPr>
      <w:r w:rsidRPr="00007E91">
        <w:rPr>
          <w:rFonts w:ascii="Arial" w:hAnsi="Arial" w:cs="Arial"/>
        </w:rPr>
        <w:t xml:space="preserve">Uniform Application must be </w:t>
      </w:r>
      <w:r w:rsidR="00DA499B" w:rsidRPr="00870C63">
        <w:rPr>
          <w:rFonts w:ascii="Arial" w:hAnsi="Arial" w:cs="Arial"/>
        </w:rPr>
        <w:t>filled</w:t>
      </w:r>
      <w:r w:rsidRPr="00007E91">
        <w:rPr>
          <w:rFonts w:ascii="Arial" w:hAnsi="Arial" w:cs="Arial"/>
        </w:rPr>
        <w:t xml:space="preserve"> out and submitted in MS Word version only. Do not remove or update any field that have already been filled in.</w:t>
      </w:r>
    </w:p>
    <w:p w14:paraId="0D515005" w14:textId="77777777" w:rsidR="00DD37EE" w:rsidRPr="00007E91" w:rsidRDefault="00DD37EE" w:rsidP="00007E91">
      <w:pPr>
        <w:autoSpaceDE w:val="0"/>
        <w:autoSpaceDN w:val="0"/>
        <w:adjustRightInd w:val="0"/>
        <w:rPr>
          <w:rFonts w:ascii="Arial" w:hAnsi="Arial" w:cs="Arial"/>
        </w:rPr>
      </w:pPr>
    </w:p>
    <w:p w14:paraId="26683181" w14:textId="717A4718" w:rsidR="00007E91" w:rsidRPr="00007E91" w:rsidRDefault="00007E91" w:rsidP="00007E91">
      <w:pPr>
        <w:autoSpaceDE w:val="0"/>
        <w:autoSpaceDN w:val="0"/>
        <w:adjustRightInd w:val="0"/>
        <w:rPr>
          <w:rFonts w:ascii="Arial" w:hAnsi="Arial" w:cs="Arial"/>
          <w:color w:val="1F4E79"/>
        </w:rPr>
      </w:pPr>
      <w:r w:rsidRPr="00007E91">
        <w:rPr>
          <w:rFonts w:ascii="Arial" w:hAnsi="Arial" w:cs="Arial"/>
          <w:color w:val="auto"/>
        </w:rPr>
        <w:t xml:space="preserve">c). </w:t>
      </w:r>
      <w:r w:rsidRPr="00007E91">
        <w:rPr>
          <w:rFonts w:ascii="Arial" w:hAnsi="Arial" w:cs="Arial"/>
          <w:color w:val="auto"/>
          <w:u w:val="single"/>
        </w:rPr>
        <w:t>Application Formatting.</w:t>
      </w:r>
      <w:r w:rsidRPr="00007E91">
        <w:rPr>
          <w:rFonts w:ascii="Arial" w:hAnsi="Arial" w:cs="Arial"/>
          <w:color w:val="auto"/>
        </w:rPr>
        <w:t xml:space="preserve"> </w:t>
      </w:r>
    </w:p>
    <w:p w14:paraId="2027E33E" w14:textId="4E32A063" w:rsidR="00007E91" w:rsidRPr="00007E91" w:rsidRDefault="008C6E34" w:rsidP="00007E91">
      <w:pPr>
        <w:autoSpaceDE w:val="0"/>
        <w:autoSpaceDN w:val="0"/>
        <w:adjustRightInd w:val="0"/>
        <w:rPr>
          <w:rFonts w:ascii="Arial" w:hAnsi="Arial" w:cs="Arial"/>
        </w:rPr>
      </w:pPr>
      <w:r>
        <w:rPr>
          <w:rFonts w:ascii="Arial" w:hAnsi="Arial" w:cs="Arial"/>
        </w:rPr>
        <w:t xml:space="preserve">The </w:t>
      </w:r>
      <w:r w:rsidR="00B00BD5" w:rsidRPr="00870C63">
        <w:rPr>
          <w:rFonts w:ascii="Arial" w:hAnsi="Arial" w:cs="Arial"/>
        </w:rPr>
        <w:t xml:space="preserve">Program Narrative may not </w:t>
      </w:r>
      <w:r w:rsidR="00B00BD5" w:rsidRPr="000F183D">
        <w:rPr>
          <w:rFonts w:ascii="Arial" w:hAnsi="Arial" w:cs="Arial"/>
          <w:color w:val="auto"/>
        </w:rPr>
        <w:t xml:space="preserve">exceed </w:t>
      </w:r>
      <w:r w:rsidR="000F183D" w:rsidRPr="000F183D">
        <w:rPr>
          <w:rFonts w:ascii="Arial" w:hAnsi="Arial" w:cs="Arial"/>
          <w:color w:val="auto"/>
        </w:rPr>
        <w:t>25</w:t>
      </w:r>
      <w:r w:rsidR="00B00BD5" w:rsidRPr="000F183D">
        <w:rPr>
          <w:rFonts w:ascii="Arial" w:hAnsi="Arial" w:cs="Arial"/>
          <w:color w:val="auto"/>
        </w:rPr>
        <w:t xml:space="preserve"> pages </w:t>
      </w:r>
      <w:r w:rsidR="00B00BD5" w:rsidRPr="00870C63">
        <w:rPr>
          <w:rFonts w:ascii="Arial" w:hAnsi="Arial" w:cs="Arial"/>
        </w:rPr>
        <w:t>(includ</w:t>
      </w:r>
      <w:r>
        <w:rPr>
          <w:rFonts w:ascii="Arial" w:hAnsi="Arial" w:cs="Arial"/>
        </w:rPr>
        <w:t>ing</w:t>
      </w:r>
      <w:r w:rsidR="00B00BD5" w:rsidRPr="00870C63">
        <w:rPr>
          <w:rFonts w:ascii="Arial" w:hAnsi="Arial" w:cs="Arial"/>
        </w:rPr>
        <w:t xml:space="preserve"> questions) and must be written in Arial</w:t>
      </w:r>
      <w:r>
        <w:rPr>
          <w:rFonts w:ascii="Arial" w:hAnsi="Arial" w:cs="Arial"/>
        </w:rPr>
        <w:t xml:space="preserve"> font size 12</w:t>
      </w:r>
      <w:r w:rsidR="00B00BD5" w:rsidRPr="00870C63">
        <w:rPr>
          <w:rFonts w:ascii="Arial" w:hAnsi="Arial" w:cs="Arial"/>
        </w:rPr>
        <w:t xml:space="preserve">. Do not delete template questions in your response. </w:t>
      </w:r>
    </w:p>
    <w:p w14:paraId="3545852F" w14:textId="716D5B4F" w:rsidR="00007E91" w:rsidRPr="00870C63" w:rsidRDefault="00007E91" w:rsidP="00007E91">
      <w:pPr>
        <w:autoSpaceDE w:val="0"/>
        <w:autoSpaceDN w:val="0"/>
        <w:adjustRightInd w:val="0"/>
        <w:rPr>
          <w:rFonts w:ascii="Arial" w:hAnsi="Arial" w:cs="Arial"/>
        </w:rPr>
      </w:pPr>
    </w:p>
    <w:p w14:paraId="443523E7" w14:textId="7B06686A" w:rsidR="00A35AC1" w:rsidRPr="00870C63" w:rsidRDefault="00DA499B" w:rsidP="00DA499B">
      <w:pPr>
        <w:autoSpaceDE w:val="0"/>
        <w:autoSpaceDN w:val="0"/>
        <w:adjustRightInd w:val="0"/>
        <w:rPr>
          <w:rFonts w:ascii="Arial" w:hAnsi="Arial" w:cs="Arial"/>
        </w:rPr>
      </w:pPr>
      <w:r w:rsidRPr="00870C63">
        <w:rPr>
          <w:rFonts w:ascii="Arial" w:hAnsi="Arial" w:cs="Arial"/>
        </w:rPr>
        <w:t xml:space="preserve">d). </w:t>
      </w:r>
      <w:r w:rsidR="00A35AC1" w:rsidRPr="00870C63">
        <w:rPr>
          <w:rFonts w:ascii="Arial" w:hAnsi="Arial" w:cs="Arial"/>
          <w:color w:val="auto"/>
        </w:rPr>
        <w:t>Applicants are expected to use person-centered language (PCL) within their applications, using references to “people,” “individuals,” “clients,” and “participants,” rather than “offenders” or “felons.” PCL reduces stigmatization that is counter to rehabilitation and reintegration goals.</w:t>
      </w:r>
    </w:p>
    <w:p w14:paraId="4F8EAD1B" w14:textId="77777777" w:rsidR="00DF073E" w:rsidRPr="00870C63" w:rsidRDefault="00DF073E" w:rsidP="00DF073E">
      <w:pPr>
        <w:autoSpaceDE w:val="0"/>
        <w:autoSpaceDN w:val="0"/>
        <w:adjustRightInd w:val="0"/>
        <w:ind w:left="0"/>
        <w:rPr>
          <w:rFonts w:ascii="Arial" w:hAnsi="Arial" w:cs="Arial"/>
        </w:rPr>
      </w:pPr>
    </w:p>
    <w:p w14:paraId="2F93BAFA" w14:textId="77777777" w:rsidR="00DF073E" w:rsidRPr="00870C63" w:rsidRDefault="00DF073E" w:rsidP="00595EC0">
      <w:pPr>
        <w:pStyle w:val="Heading2"/>
        <w:ind w:left="575"/>
        <w:rPr>
          <w:rFonts w:ascii="Arial" w:hAnsi="Arial" w:cs="Arial"/>
          <w:i/>
        </w:rPr>
      </w:pPr>
      <w:bookmarkStart w:id="40" w:name="_Toc96858962"/>
      <w:r w:rsidRPr="00870C63">
        <w:rPr>
          <w:rFonts w:ascii="Arial" w:hAnsi="Arial" w:cs="Arial"/>
        </w:rPr>
        <w:t xml:space="preserve">3. </w:t>
      </w:r>
      <w:r w:rsidRPr="00870C63">
        <w:rPr>
          <w:rFonts w:ascii="Arial" w:hAnsi="Arial" w:cs="Arial"/>
          <w:i/>
        </w:rPr>
        <w:t>Dun and Bradstreet Universal Numbering System (DUNS) Number and System for Award Management (SAM)</w:t>
      </w:r>
      <w:bookmarkEnd w:id="40"/>
      <w:r w:rsidRPr="00870C63">
        <w:rPr>
          <w:rFonts w:ascii="Arial" w:hAnsi="Arial" w:cs="Arial"/>
          <w:i/>
        </w:rPr>
        <w:t xml:space="preserve"> </w:t>
      </w:r>
      <w:bookmarkStart w:id="41" w:name="_Hlk534485615"/>
    </w:p>
    <w:p w14:paraId="5178DE50" w14:textId="77777777" w:rsidR="00DF073E" w:rsidRPr="00870C63" w:rsidRDefault="00DF073E" w:rsidP="00DF073E">
      <w:pPr>
        <w:autoSpaceDE w:val="0"/>
        <w:autoSpaceDN w:val="0"/>
        <w:adjustRightInd w:val="0"/>
        <w:ind w:left="360"/>
        <w:rPr>
          <w:rFonts w:ascii="Arial" w:hAnsi="Arial" w:cs="Arial"/>
        </w:rPr>
      </w:pPr>
    </w:p>
    <w:p w14:paraId="24F58692" w14:textId="77777777" w:rsidR="00DF073E" w:rsidRPr="00870C63" w:rsidRDefault="00DF073E" w:rsidP="00DF073E">
      <w:pPr>
        <w:autoSpaceDE w:val="0"/>
        <w:autoSpaceDN w:val="0"/>
        <w:adjustRightInd w:val="0"/>
        <w:ind w:left="360"/>
        <w:rPr>
          <w:rFonts w:ascii="Arial" w:hAnsi="Arial" w:cs="Arial"/>
        </w:rPr>
      </w:pPr>
      <w:r w:rsidRPr="00870C63">
        <w:rPr>
          <w:rFonts w:ascii="Arial" w:hAnsi="Arial" w:cs="Arial"/>
        </w:rPr>
        <w:t>Applicants are required to:</w:t>
      </w:r>
      <w:r w:rsidRPr="00870C63">
        <w:rPr>
          <w:rStyle w:val="FootnoteReference"/>
          <w:rFonts w:ascii="Arial" w:hAnsi="Arial" w:cs="Arial"/>
        </w:rPr>
        <w:footnoteReference w:id="1"/>
      </w:r>
    </w:p>
    <w:p w14:paraId="7A384AE7" w14:textId="77777777" w:rsidR="00DF073E" w:rsidRPr="00870C63" w:rsidRDefault="00DF073E" w:rsidP="00DF073E">
      <w:pPr>
        <w:autoSpaceDE w:val="0"/>
        <w:autoSpaceDN w:val="0"/>
        <w:adjustRightInd w:val="0"/>
        <w:rPr>
          <w:rFonts w:ascii="Arial" w:hAnsi="Arial" w:cs="Arial"/>
        </w:rPr>
      </w:pPr>
    </w:p>
    <w:p w14:paraId="5C9E8524" w14:textId="77777777" w:rsidR="00DF073E" w:rsidRPr="00870C63" w:rsidRDefault="00DF073E" w:rsidP="00E96682">
      <w:pPr>
        <w:pStyle w:val="ListParagraph"/>
        <w:numPr>
          <w:ilvl w:val="0"/>
          <w:numId w:val="6"/>
        </w:numPr>
        <w:autoSpaceDE w:val="0"/>
        <w:autoSpaceDN w:val="0"/>
        <w:adjustRightInd w:val="0"/>
        <w:rPr>
          <w:rFonts w:ascii="Arial" w:hAnsi="Arial" w:cs="Arial"/>
        </w:rPr>
      </w:pPr>
      <w:r w:rsidRPr="00870C63">
        <w:rPr>
          <w:rFonts w:ascii="Arial" w:hAnsi="Arial" w:cs="Arial"/>
        </w:rPr>
        <w:t xml:space="preserve">Be registered in SAM before submitting its application. To establish a SAM registration, go to </w:t>
      </w:r>
      <w:hyperlink r:id="rId19" w:history="1">
        <w:r w:rsidRPr="00870C63">
          <w:rPr>
            <w:rStyle w:val="Hyperlink"/>
            <w:rFonts w:ascii="Arial" w:hAnsi="Arial" w:cs="Arial"/>
          </w:rPr>
          <w:t>http://www.SAM.gov/SAM</w:t>
        </w:r>
      </w:hyperlink>
      <w:r w:rsidRPr="00870C63">
        <w:rPr>
          <w:rFonts w:ascii="Arial" w:hAnsi="Arial" w:cs="Arial"/>
        </w:rPr>
        <w:t xml:space="preserve"> and/or utilize this instructional </w:t>
      </w:r>
      <w:r w:rsidRPr="00870C63">
        <w:rPr>
          <w:rFonts w:ascii="Arial" w:hAnsi="Arial" w:cs="Arial"/>
        </w:rPr>
        <w:lastRenderedPageBreak/>
        <w:t xml:space="preserve">link: How to Register in SAM from the </w:t>
      </w:r>
      <w:hyperlink r:id="rId20" w:history="1">
        <w:r w:rsidRPr="00870C63">
          <w:rPr>
            <w:rStyle w:val="Hyperlink"/>
            <w:rFonts w:ascii="Arial" w:hAnsi="Arial" w:cs="Arial"/>
          </w:rPr>
          <w:t>www.grants.illinois.gov</w:t>
        </w:r>
      </w:hyperlink>
      <w:r w:rsidRPr="00870C63">
        <w:rPr>
          <w:rFonts w:ascii="Arial" w:hAnsi="Arial" w:cs="Arial"/>
        </w:rPr>
        <w:t xml:space="preserve"> Resource Links tab.</w:t>
      </w:r>
    </w:p>
    <w:p w14:paraId="48668E6B" w14:textId="77777777" w:rsidR="00DF073E" w:rsidRPr="00870C63" w:rsidRDefault="00DF073E" w:rsidP="00DF073E">
      <w:pPr>
        <w:autoSpaceDE w:val="0"/>
        <w:autoSpaceDN w:val="0"/>
        <w:adjustRightInd w:val="0"/>
        <w:rPr>
          <w:rFonts w:ascii="Arial" w:hAnsi="Arial" w:cs="Arial"/>
        </w:rPr>
      </w:pPr>
    </w:p>
    <w:p w14:paraId="21727EA2" w14:textId="77777777" w:rsidR="00DF073E" w:rsidRPr="00870C63" w:rsidRDefault="00DF073E" w:rsidP="00E96682">
      <w:pPr>
        <w:pStyle w:val="ListParagraph"/>
        <w:numPr>
          <w:ilvl w:val="0"/>
          <w:numId w:val="6"/>
        </w:numPr>
        <w:autoSpaceDE w:val="0"/>
        <w:autoSpaceDN w:val="0"/>
        <w:adjustRightInd w:val="0"/>
        <w:rPr>
          <w:rFonts w:ascii="Arial" w:hAnsi="Arial" w:cs="Arial"/>
        </w:rPr>
      </w:pPr>
      <w:r w:rsidRPr="00870C63">
        <w:rPr>
          <w:rFonts w:ascii="Arial" w:hAnsi="Arial" w:cs="Arial"/>
        </w:rPr>
        <w:t xml:space="preserve">Provide a valid DUNS number in its application. To obtain a </w:t>
      </w:r>
      <w:proofErr w:type="gramStart"/>
      <w:r w:rsidRPr="00870C63">
        <w:rPr>
          <w:rFonts w:ascii="Arial" w:hAnsi="Arial" w:cs="Arial"/>
        </w:rPr>
        <w:t>DUNS</w:t>
      </w:r>
      <w:proofErr w:type="gramEnd"/>
      <w:r w:rsidRPr="00870C63">
        <w:rPr>
          <w:rFonts w:ascii="Arial" w:hAnsi="Arial" w:cs="Arial"/>
        </w:rPr>
        <w:t xml:space="preserve"> number, visit from Dun and Bradstreet, Inc., online at </w:t>
      </w:r>
      <w:hyperlink r:id="rId21" w:history="1">
        <w:r w:rsidRPr="00870C63">
          <w:rPr>
            <w:rStyle w:val="Hyperlink"/>
            <w:rFonts w:ascii="Arial" w:hAnsi="Arial" w:cs="Arial"/>
          </w:rPr>
          <w:t>https://www.dnb.com/duns-number/get-a-duns.html</w:t>
        </w:r>
      </w:hyperlink>
      <w:r w:rsidRPr="00870C63">
        <w:rPr>
          <w:rFonts w:ascii="Arial" w:hAnsi="Arial" w:cs="Arial"/>
        </w:rPr>
        <w:t xml:space="preserve"> or call 1-866-705- 5711.</w:t>
      </w:r>
    </w:p>
    <w:p w14:paraId="4070C593" w14:textId="77777777" w:rsidR="00DF073E" w:rsidRPr="00870C63" w:rsidRDefault="00DF073E" w:rsidP="00DF073E">
      <w:pPr>
        <w:autoSpaceDE w:val="0"/>
        <w:autoSpaceDN w:val="0"/>
        <w:adjustRightInd w:val="0"/>
        <w:rPr>
          <w:rFonts w:ascii="Arial" w:hAnsi="Arial" w:cs="Arial"/>
        </w:rPr>
      </w:pPr>
    </w:p>
    <w:p w14:paraId="41585F23" w14:textId="2F65878E" w:rsidR="00DF073E" w:rsidRPr="00870C63" w:rsidRDefault="00DF073E" w:rsidP="00E96682">
      <w:pPr>
        <w:pStyle w:val="ListParagraph"/>
        <w:numPr>
          <w:ilvl w:val="0"/>
          <w:numId w:val="6"/>
        </w:numPr>
        <w:autoSpaceDE w:val="0"/>
        <w:autoSpaceDN w:val="0"/>
        <w:adjustRightInd w:val="0"/>
        <w:rPr>
          <w:rFonts w:ascii="Arial" w:hAnsi="Arial" w:cs="Arial"/>
        </w:rPr>
      </w:pPr>
      <w:r w:rsidRPr="00870C63">
        <w:rPr>
          <w:rFonts w:ascii="Arial" w:hAnsi="Arial" w:cs="Arial"/>
        </w:rPr>
        <w:t xml:space="preserve">Continue to maintain an active SAM registration with current information while it has an active award or application under consideration. ICJIA may not make a federal pass-through or state award to an applicant until the applicant has complied with all applicable DUNS and SAM requirements. </w:t>
      </w:r>
      <w:r w:rsidR="00794C46" w:rsidRPr="00870C63">
        <w:rPr>
          <w:rFonts w:ascii="Arial" w:hAnsi="Arial" w:cs="Arial"/>
        </w:rPr>
        <w:t xml:space="preserve">If an applicant has not fully complied with the requirements by the time ICJIA is ready to make an award, ICJIA may determine that the applicant is not qualified to receive an </w:t>
      </w:r>
      <w:r w:rsidR="003A0831" w:rsidRPr="00870C63">
        <w:rPr>
          <w:rFonts w:ascii="Arial" w:hAnsi="Arial" w:cs="Arial"/>
        </w:rPr>
        <w:t>award and</w:t>
      </w:r>
      <w:r w:rsidR="00794C46" w:rsidRPr="00870C63">
        <w:rPr>
          <w:rFonts w:ascii="Arial" w:hAnsi="Arial" w:cs="Arial"/>
        </w:rPr>
        <w:t xml:space="preserve"> may use that determination as a basis for making a state award to another applicant.</w:t>
      </w:r>
    </w:p>
    <w:bookmarkEnd w:id="41"/>
    <w:p w14:paraId="7646872C" w14:textId="77777777" w:rsidR="00DF073E" w:rsidRPr="00870C63" w:rsidRDefault="00DF073E" w:rsidP="00DF073E">
      <w:pPr>
        <w:autoSpaceDE w:val="0"/>
        <w:autoSpaceDN w:val="0"/>
        <w:adjustRightInd w:val="0"/>
        <w:rPr>
          <w:rFonts w:ascii="Arial" w:hAnsi="Arial" w:cs="Arial"/>
        </w:rPr>
      </w:pPr>
    </w:p>
    <w:p w14:paraId="0ABC8B70" w14:textId="77777777" w:rsidR="00DF073E" w:rsidRPr="00870C63" w:rsidRDefault="00DF073E" w:rsidP="00595EC0">
      <w:pPr>
        <w:pStyle w:val="Heading2"/>
        <w:ind w:left="575"/>
        <w:rPr>
          <w:rFonts w:ascii="Arial" w:hAnsi="Arial" w:cs="Arial"/>
          <w:color w:val="1F3864" w:themeColor="accent1" w:themeShade="80"/>
        </w:rPr>
      </w:pPr>
      <w:bookmarkStart w:id="42" w:name="_Toc96858963"/>
      <w:r w:rsidRPr="00870C63">
        <w:rPr>
          <w:rFonts w:ascii="Arial" w:hAnsi="Arial" w:cs="Arial"/>
        </w:rPr>
        <w:t xml:space="preserve">4. </w:t>
      </w:r>
      <w:r w:rsidRPr="00870C63">
        <w:rPr>
          <w:rFonts w:ascii="Arial" w:hAnsi="Arial" w:cs="Arial"/>
          <w:i/>
        </w:rPr>
        <w:t>Submission Dates, Times, and Method</w:t>
      </w:r>
      <w:bookmarkEnd w:id="42"/>
      <w:r w:rsidRPr="00870C63">
        <w:rPr>
          <w:rFonts w:ascii="Arial" w:hAnsi="Arial" w:cs="Arial"/>
          <w:color w:val="1F3864" w:themeColor="accent1" w:themeShade="80"/>
        </w:rPr>
        <w:t xml:space="preserve">  </w:t>
      </w:r>
    </w:p>
    <w:p w14:paraId="7E3E0341" w14:textId="77777777" w:rsidR="00DF073E" w:rsidRPr="00870C63" w:rsidRDefault="00DF073E" w:rsidP="00DF073E">
      <w:pPr>
        <w:autoSpaceDE w:val="0"/>
        <w:autoSpaceDN w:val="0"/>
        <w:adjustRightInd w:val="0"/>
        <w:ind w:left="360"/>
        <w:rPr>
          <w:rFonts w:ascii="Arial" w:hAnsi="Arial" w:cs="Arial"/>
          <w:b/>
          <w:color w:val="1F3864" w:themeColor="accent1" w:themeShade="80"/>
        </w:rPr>
      </w:pPr>
    </w:p>
    <w:p w14:paraId="0FC450F3" w14:textId="25623D74" w:rsidR="00A35AC1" w:rsidRPr="00870C63" w:rsidRDefault="00DA499B" w:rsidP="00A35AC1">
      <w:pPr>
        <w:autoSpaceDE w:val="0"/>
        <w:autoSpaceDN w:val="0"/>
        <w:rPr>
          <w:rFonts w:ascii="Arial" w:hAnsi="Arial" w:cs="Arial"/>
          <w:color w:val="auto"/>
        </w:rPr>
      </w:pPr>
      <w:bookmarkStart w:id="43" w:name="_Hlk34732594"/>
      <w:r w:rsidRPr="00870C63">
        <w:rPr>
          <w:rFonts w:ascii="Arial" w:hAnsi="Arial" w:cs="Arial"/>
        </w:rPr>
        <w:t xml:space="preserve">Completed application materials must be received by and in possession of the email address </w:t>
      </w:r>
      <w:hyperlink r:id="rId22" w:history="1">
        <w:r w:rsidRPr="00870C63">
          <w:rPr>
            <w:rStyle w:val="Hyperlink"/>
            <w:rFonts w:ascii="Arial" w:hAnsi="Arial" w:cs="Arial"/>
          </w:rPr>
          <w:t>cja.ifvccgrants@illinois.gov</w:t>
        </w:r>
      </w:hyperlink>
      <w:r w:rsidRPr="00870C63">
        <w:rPr>
          <w:rStyle w:val="Hyperlink"/>
          <w:rFonts w:ascii="Arial" w:hAnsi="Arial" w:cs="Arial"/>
        </w:rPr>
        <w:t xml:space="preserve"> </w:t>
      </w:r>
      <w:r w:rsidRPr="00870C63">
        <w:rPr>
          <w:rFonts w:ascii="Arial" w:hAnsi="Arial" w:cs="Arial"/>
        </w:rPr>
        <w:t>by 5:00 p.m., April 1</w:t>
      </w:r>
      <w:r w:rsidR="000F183D">
        <w:rPr>
          <w:rFonts w:ascii="Arial" w:hAnsi="Arial" w:cs="Arial"/>
        </w:rPr>
        <w:t>5</w:t>
      </w:r>
      <w:r w:rsidRPr="00870C63">
        <w:rPr>
          <w:rFonts w:ascii="Arial" w:hAnsi="Arial" w:cs="Arial"/>
        </w:rPr>
        <w:t xml:space="preserve">, 2022, to be considered for funding. Upon receipt, an automated confirmation receipt will be emailed. Proposals will not be accepted by mail, fax, or in person. Late or incomplete submissions will not be reviewed, including email submissions delayed due to state email security clearance. Agencies are encouraged to submit their applications 72 hours in advance of the deadline to avoid unforeseen technical difficulties. Technical difficulties should be reported immediately to ICJIA at </w:t>
      </w:r>
      <w:hyperlink r:id="rId23" w:history="1">
        <w:r w:rsidR="00A35AC1" w:rsidRPr="00870C63">
          <w:rPr>
            <w:rStyle w:val="Hyperlink"/>
            <w:rFonts w:ascii="Arial" w:hAnsi="Arial" w:cs="Arial"/>
          </w:rPr>
          <w:t>cja.ifvccgrants@illinois.gov</w:t>
        </w:r>
      </w:hyperlink>
      <w:r w:rsidR="00A35AC1" w:rsidRPr="00870C63">
        <w:rPr>
          <w:rFonts w:ascii="Arial" w:hAnsi="Arial" w:cs="Arial"/>
        </w:rPr>
        <w:t xml:space="preserve">.   </w:t>
      </w:r>
      <w:bookmarkEnd w:id="43"/>
      <w:r w:rsidR="00A35AC1" w:rsidRPr="00870C63">
        <w:rPr>
          <w:rFonts w:ascii="Arial" w:hAnsi="Arial" w:cs="Arial"/>
          <w:color w:val="auto"/>
        </w:rPr>
        <w:t xml:space="preserve"> </w:t>
      </w:r>
    </w:p>
    <w:p w14:paraId="50F505A1" w14:textId="73651CB7" w:rsidR="00DF073E" w:rsidRPr="00870C63" w:rsidRDefault="00DF073E" w:rsidP="00437B02">
      <w:pPr>
        <w:autoSpaceDE w:val="0"/>
        <w:autoSpaceDN w:val="0"/>
        <w:adjustRightInd w:val="0"/>
        <w:ind w:left="0"/>
        <w:rPr>
          <w:rFonts w:ascii="Arial" w:hAnsi="Arial" w:cs="Arial"/>
        </w:rPr>
      </w:pPr>
    </w:p>
    <w:p w14:paraId="62E5DF8E" w14:textId="77777777" w:rsidR="00DF073E" w:rsidRPr="00870C63" w:rsidRDefault="00DF073E" w:rsidP="00595EC0">
      <w:pPr>
        <w:pStyle w:val="Heading2"/>
        <w:ind w:left="575"/>
        <w:rPr>
          <w:rFonts w:ascii="Arial" w:hAnsi="Arial" w:cs="Arial"/>
        </w:rPr>
      </w:pPr>
      <w:bookmarkStart w:id="44" w:name="_Toc96858964"/>
      <w:bookmarkStart w:id="45" w:name="_Hlk23766427"/>
      <w:r w:rsidRPr="00870C63">
        <w:rPr>
          <w:rFonts w:ascii="Arial" w:hAnsi="Arial" w:cs="Arial"/>
        </w:rPr>
        <w:t xml:space="preserve">5. </w:t>
      </w:r>
      <w:r w:rsidRPr="00870C63">
        <w:rPr>
          <w:rFonts w:ascii="Arial" w:hAnsi="Arial" w:cs="Arial"/>
          <w:i/>
        </w:rPr>
        <w:t>Application Questions</w:t>
      </w:r>
      <w:bookmarkEnd w:id="44"/>
      <w:r w:rsidRPr="00870C63">
        <w:rPr>
          <w:rFonts w:ascii="Arial" w:hAnsi="Arial" w:cs="Arial"/>
        </w:rPr>
        <w:t xml:space="preserve"> </w:t>
      </w:r>
    </w:p>
    <w:p w14:paraId="27BE4445" w14:textId="7715728E" w:rsidR="00DF073E" w:rsidRPr="00870C63" w:rsidRDefault="00DF073E" w:rsidP="00DF073E">
      <w:pPr>
        <w:autoSpaceDE w:val="0"/>
        <w:autoSpaceDN w:val="0"/>
        <w:adjustRightInd w:val="0"/>
        <w:ind w:left="360"/>
        <w:rPr>
          <w:rFonts w:ascii="Arial" w:hAnsi="Arial" w:cs="Arial"/>
          <w:b/>
        </w:rPr>
      </w:pPr>
    </w:p>
    <w:p w14:paraId="184F5CA2" w14:textId="08515574" w:rsidR="00A35AC1" w:rsidRPr="00870C63" w:rsidRDefault="00A35AC1" w:rsidP="00870C63">
      <w:pPr>
        <w:rPr>
          <w:rFonts w:ascii="Arial" w:hAnsi="Arial" w:cs="Arial"/>
        </w:rPr>
      </w:pPr>
      <w:bookmarkStart w:id="46" w:name="_Hlk96096077"/>
      <w:bookmarkEnd w:id="45"/>
      <w:r w:rsidRPr="00870C63">
        <w:rPr>
          <w:rFonts w:ascii="Arial" w:hAnsi="Arial" w:cs="Arial"/>
          <w:color w:val="auto"/>
        </w:rPr>
        <w:t xml:space="preserve">Questions may be submitted via email at </w:t>
      </w:r>
      <w:bookmarkStart w:id="47" w:name="_Hlk96095371"/>
      <w:r w:rsidRPr="00870C63">
        <w:rPr>
          <w:rFonts w:ascii="Arial" w:hAnsi="Arial" w:cs="Arial"/>
        </w:rPr>
        <w:fldChar w:fldCharType="begin"/>
      </w:r>
      <w:r w:rsidRPr="00870C63">
        <w:rPr>
          <w:rFonts w:ascii="Arial" w:hAnsi="Arial" w:cs="Arial"/>
        </w:rPr>
        <w:instrText xml:space="preserve"> HYPERLINK "mailto:CJA.SFSPlaninng@illinois.gov.</w:instrText>
      </w:r>
    </w:p>
    <w:p w14:paraId="37A17B28" w14:textId="77777777" w:rsidR="00A35AC1" w:rsidRPr="00870C63" w:rsidRDefault="00A35AC1" w:rsidP="00A35AC1">
      <w:pPr>
        <w:rPr>
          <w:rFonts w:ascii="Arial" w:hAnsi="Arial" w:cs="Arial"/>
        </w:rPr>
      </w:pPr>
      <w:r w:rsidRPr="00870C63">
        <w:rPr>
          <w:rFonts w:ascii="Arial" w:hAnsi="Arial" w:cs="Arial"/>
        </w:rPr>
        <w:instrText xml:space="preserve">   </w:instrText>
      </w:r>
    </w:p>
    <w:p w14:paraId="48FE923C" w14:textId="346F1429" w:rsidR="00A35AC1" w:rsidRPr="00870C63" w:rsidRDefault="00A35AC1" w:rsidP="00A35AC1">
      <w:pPr>
        <w:autoSpaceDE w:val="0"/>
        <w:autoSpaceDN w:val="0"/>
        <w:adjustRightInd w:val="0"/>
        <w:ind w:left="0" w:firstLine="360"/>
        <w:rPr>
          <w:rStyle w:val="Hyperlink"/>
          <w:rFonts w:ascii="Arial" w:hAnsi="Arial" w:cs="Arial"/>
        </w:rPr>
      </w:pPr>
      <w:r w:rsidRPr="00870C63">
        <w:rPr>
          <w:rFonts w:ascii="Arial" w:hAnsi="Arial" w:cs="Arial"/>
        </w:rPr>
        <w:instrText xml:space="preserve">" </w:instrText>
      </w:r>
      <w:r w:rsidRPr="00870C63">
        <w:rPr>
          <w:rFonts w:ascii="Arial" w:hAnsi="Arial" w:cs="Arial"/>
        </w:rPr>
        <w:fldChar w:fldCharType="separate"/>
      </w:r>
      <w:hyperlink r:id="rId24" w:history="1">
        <w:r w:rsidRPr="00870C63">
          <w:rPr>
            <w:rStyle w:val="Hyperlink"/>
            <w:rFonts w:ascii="Arial" w:hAnsi="Arial" w:cs="Arial"/>
          </w:rPr>
          <w:t>cja.ifvccgrants@illinois.gov</w:t>
        </w:r>
      </w:hyperlink>
      <w:r w:rsidRPr="00870C63">
        <w:rPr>
          <w:rStyle w:val="Hyperlink"/>
          <w:rFonts w:ascii="Arial" w:hAnsi="Arial" w:cs="Arial"/>
        </w:rPr>
        <w:t>.</w:t>
      </w:r>
    </w:p>
    <w:p w14:paraId="693CE66E" w14:textId="77777777" w:rsidR="00A35AC1" w:rsidRPr="00870C63" w:rsidRDefault="00A35AC1" w:rsidP="00A35AC1">
      <w:pPr>
        <w:rPr>
          <w:rStyle w:val="Hyperlink"/>
          <w:rFonts w:ascii="Arial" w:hAnsi="Arial" w:cs="Arial"/>
        </w:rPr>
      </w:pPr>
      <w:r w:rsidRPr="00870C63">
        <w:rPr>
          <w:rStyle w:val="Hyperlink"/>
          <w:rFonts w:ascii="Arial" w:hAnsi="Arial" w:cs="Arial"/>
        </w:rPr>
        <w:t xml:space="preserve"> </w:t>
      </w:r>
      <w:bookmarkEnd w:id="47"/>
      <w:r w:rsidRPr="00870C63">
        <w:rPr>
          <w:rStyle w:val="Hyperlink"/>
          <w:rFonts w:ascii="Arial" w:hAnsi="Arial" w:cs="Arial"/>
        </w:rPr>
        <w:t xml:space="preserve">  </w:t>
      </w:r>
    </w:p>
    <w:p w14:paraId="6060F39C" w14:textId="55C1A6DD" w:rsidR="00A35AC1" w:rsidRPr="00870C63" w:rsidRDefault="00A35AC1" w:rsidP="00A35AC1">
      <w:pPr>
        <w:autoSpaceDE w:val="0"/>
        <w:autoSpaceDN w:val="0"/>
        <w:adjustRightInd w:val="0"/>
        <w:rPr>
          <w:rFonts w:ascii="Arial" w:hAnsi="Arial" w:cs="Arial"/>
          <w:color w:val="auto"/>
        </w:rPr>
      </w:pPr>
      <w:r w:rsidRPr="00870C63">
        <w:rPr>
          <w:rFonts w:ascii="Arial" w:hAnsi="Arial" w:cs="Arial"/>
        </w:rPr>
        <w:fldChar w:fldCharType="end"/>
      </w:r>
      <w:r w:rsidRPr="00870C63">
        <w:rPr>
          <w:rFonts w:ascii="Arial" w:hAnsi="Arial" w:cs="Arial"/>
          <w:color w:val="auto"/>
        </w:rPr>
        <w:t>The deadline for submitted questions is 5:00 p.m. on April 1</w:t>
      </w:r>
      <w:r w:rsidR="000F183D">
        <w:rPr>
          <w:rFonts w:ascii="Arial" w:hAnsi="Arial" w:cs="Arial"/>
          <w:color w:val="auto"/>
        </w:rPr>
        <w:t>5</w:t>
      </w:r>
      <w:r w:rsidRPr="00870C63">
        <w:rPr>
          <w:rFonts w:ascii="Arial" w:hAnsi="Arial" w:cs="Arial"/>
          <w:color w:val="auto"/>
        </w:rPr>
        <w:t xml:space="preserve">, 2022. All substantive questions and responses will be posted on the ICJIA website at </w:t>
      </w:r>
      <w:hyperlink r:id="rId25" w:history="1">
        <w:r w:rsidRPr="00870C63">
          <w:rPr>
            <w:rStyle w:val="Hyperlink"/>
            <w:rFonts w:ascii="Arial" w:hAnsi="Arial" w:cs="Arial"/>
          </w:rPr>
          <w:t>https://icjia.illinois.gov/gata</w:t>
        </w:r>
      </w:hyperlink>
      <w:bookmarkEnd w:id="46"/>
      <w:r w:rsidR="00870C63">
        <w:rPr>
          <w:rStyle w:val="Hyperlink"/>
          <w:rFonts w:ascii="Arial" w:hAnsi="Arial" w:cs="Arial"/>
        </w:rPr>
        <w:t>.</w:t>
      </w:r>
      <w:hyperlink r:id="rId26" w:history="1"/>
      <w:hyperlink r:id="rId27" w:history="1"/>
      <w:r w:rsidRPr="00870C63">
        <w:rPr>
          <w:rFonts w:ascii="Arial" w:hAnsi="Arial" w:cs="Arial"/>
        </w:rPr>
        <w:t xml:space="preserve"> Due to the competitive nature of this solicitation, applicants may not discuss the opportunity directly with any ICJIA employee other than via this email address</w:t>
      </w:r>
      <w:bookmarkStart w:id="48" w:name="_Hlk96624766"/>
      <w:r w:rsidRPr="00870C63">
        <w:rPr>
          <w:rFonts w:ascii="Arial" w:hAnsi="Arial" w:cs="Arial"/>
        </w:rPr>
        <w:t xml:space="preserve"> </w:t>
      </w:r>
      <w:bookmarkEnd w:id="48"/>
      <w:r w:rsidRPr="00870C63">
        <w:rPr>
          <w:rFonts w:ascii="Arial" w:hAnsi="Arial" w:cs="Arial"/>
        </w:rPr>
        <w:fldChar w:fldCharType="begin"/>
      </w:r>
      <w:r w:rsidRPr="00870C63">
        <w:rPr>
          <w:rFonts w:ascii="Arial" w:hAnsi="Arial" w:cs="Arial"/>
        </w:rPr>
        <w:instrText xml:space="preserve"> HYPERLINK "mailto:cja.ifvccgrants@illinois.gov" </w:instrText>
      </w:r>
      <w:r w:rsidRPr="00870C63">
        <w:rPr>
          <w:rFonts w:ascii="Arial" w:hAnsi="Arial" w:cs="Arial"/>
        </w:rPr>
        <w:fldChar w:fldCharType="separate"/>
      </w:r>
      <w:r w:rsidRPr="00870C63">
        <w:rPr>
          <w:rStyle w:val="Hyperlink"/>
          <w:rFonts w:ascii="Arial" w:hAnsi="Arial" w:cs="Arial"/>
        </w:rPr>
        <w:t>cja.ifvccgrants@illinois.gov</w:t>
      </w:r>
      <w:r w:rsidRPr="00870C63">
        <w:rPr>
          <w:rFonts w:ascii="Arial" w:hAnsi="Arial" w:cs="Arial"/>
        </w:rPr>
        <w:fldChar w:fldCharType="end"/>
      </w:r>
      <w:r w:rsidRPr="00870C63">
        <w:rPr>
          <w:rFonts w:ascii="Arial" w:hAnsi="Arial" w:cs="Arial"/>
          <w:color w:val="FF0000"/>
        </w:rPr>
        <w:t xml:space="preserve"> </w:t>
      </w:r>
      <w:r w:rsidRPr="00870C63">
        <w:rPr>
          <w:rFonts w:ascii="Arial" w:hAnsi="Arial" w:cs="Arial"/>
        </w:rPr>
        <w:t>.</w:t>
      </w:r>
    </w:p>
    <w:p w14:paraId="4C3C6AFD" w14:textId="77777777" w:rsidR="00DF073E" w:rsidRPr="00870C63" w:rsidRDefault="00DF073E" w:rsidP="00DF073E">
      <w:pPr>
        <w:autoSpaceDE w:val="0"/>
        <w:autoSpaceDN w:val="0"/>
        <w:adjustRightInd w:val="0"/>
        <w:ind w:left="360"/>
        <w:rPr>
          <w:rFonts w:ascii="Arial" w:hAnsi="Arial" w:cs="Arial"/>
        </w:rPr>
      </w:pPr>
    </w:p>
    <w:p w14:paraId="44E13FE8" w14:textId="77777777" w:rsidR="00DF073E" w:rsidRPr="00870C63" w:rsidRDefault="00DF073E" w:rsidP="00595EC0">
      <w:pPr>
        <w:pStyle w:val="Heading2"/>
        <w:ind w:left="215"/>
        <w:rPr>
          <w:rFonts w:ascii="Arial" w:hAnsi="Arial" w:cs="Arial"/>
        </w:rPr>
      </w:pPr>
      <w:bookmarkStart w:id="49" w:name="_Toc96858965"/>
      <w:r w:rsidRPr="00870C63">
        <w:rPr>
          <w:rFonts w:ascii="Arial" w:hAnsi="Arial" w:cs="Arial"/>
        </w:rPr>
        <w:t xml:space="preserve">6. </w:t>
      </w:r>
      <w:r w:rsidRPr="00870C63">
        <w:rPr>
          <w:rFonts w:ascii="Arial" w:hAnsi="Arial" w:cs="Arial"/>
          <w:i/>
        </w:rPr>
        <w:t>Funding Restrictions</w:t>
      </w:r>
      <w:bookmarkEnd w:id="49"/>
      <w:r w:rsidRPr="00870C63">
        <w:rPr>
          <w:rFonts w:ascii="Arial" w:hAnsi="Arial" w:cs="Arial"/>
        </w:rPr>
        <w:t xml:space="preserve"> </w:t>
      </w:r>
    </w:p>
    <w:p w14:paraId="105D7283" w14:textId="77777777" w:rsidR="00DF073E" w:rsidRPr="00870C63" w:rsidRDefault="00DF073E" w:rsidP="00DF073E">
      <w:pPr>
        <w:autoSpaceDE w:val="0"/>
        <w:autoSpaceDN w:val="0"/>
        <w:adjustRightInd w:val="0"/>
        <w:ind w:left="360"/>
        <w:rPr>
          <w:rFonts w:ascii="Arial" w:hAnsi="Arial" w:cs="Arial"/>
        </w:rPr>
      </w:pPr>
    </w:p>
    <w:p w14:paraId="6BFECD26" w14:textId="77777777" w:rsidR="00DF073E" w:rsidRPr="00870C63" w:rsidRDefault="00DF073E" w:rsidP="00E96682">
      <w:pPr>
        <w:pStyle w:val="ListParagraph"/>
        <w:numPr>
          <w:ilvl w:val="0"/>
          <w:numId w:val="7"/>
        </w:numPr>
        <w:autoSpaceDE w:val="0"/>
        <w:autoSpaceDN w:val="0"/>
        <w:adjustRightInd w:val="0"/>
        <w:rPr>
          <w:rFonts w:ascii="Arial" w:hAnsi="Arial" w:cs="Arial"/>
        </w:rPr>
      </w:pPr>
      <w:bookmarkStart w:id="50" w:name="_Hlk534485822"/>
      <w:r w:rsidRPr="00870C63">
        <w:rPr>
          <w:rFonts w:ascii="Arial" w:hAnsi="Arial" w:cs="Arial"/>
          <w:u w:val="single"/>
        </w:rPr>
        <w:t>Federal Financial Guide.</w:t>
      </w:r>
      <w:r w:rsidRPr="00870C63">
        <w:rPr>
          <w:rFonts w:ascii="Arial" w:hAnsi="Arial" w:cs="Arial"/>
        </w:rPr>
        <w:t xml:space="preserve"> Applicants must follow the current edition of the Department of Justice Grants Financial Guide which details allowable and unallowable costs is available at: </w:t>
      </w:r>
      <w:hyperlink r:id="rId28" w:history="1">
        <w:r w:rsidRPr="00870C63">
          <w:rPr>
            <w:rStyle w:val="Hyperlink"/>
            <w:rFonts w:ascii="Arial" w:hAnsi="Arial" w:cs="Arial"/>
          </w:rPr>
          <w:t>https://ojp.gov/financialguide/doj/pdfs/DOJ_FinancialGuide.pdf</w:t>
        </w:r>
      </w:hyperlink>
      <w:r w:rsidRPr="00870C63">
        <w:rPr>
          <w:rFonts w:ascii="Arial" w:hAnsi="Arial" w:cs="Arial"/>
          <w:color w:val="auto"/>
        </w:rPr>
        <w:t>.</w:t>
      </w:r>
      <w:r w:rsidRPr="00870C63">
        <w:rPr>
          <w:rFonts w:ascii="Arial" w:hAnsi="Arial" w:cs="Arial"/>
          <w:color w:val="FF0000"/>
        </w:rPr>
        <w:t xml:space="preserve">  </w:t>
      </w:r>
      <w:r w:rsidRPr="00870C63">
        <w:rPr>
          <w:rFonts w:ascii="Arial" w:hAnsi="Arial" w:cs="Arial"/>
        </w:rPr>
        <w:t>Costs may be determined to be unallowable even if not expressly prohibited in the Federal Financial Guide.</w:t>
      </w:r>
    </w:p>
    <w:p w14:paraId="29112889" w14:textId="77777777" w:rsidR="00DF073E" w:rsidRPr="00870C63" w:rsidRDefault="00DF073E" w:rsidP="00DF073E">
      <w:pPr>
        <w:autoSpaceDE w:val="0"/>
        <w:autoSpaceDN w:val="0"/>
        <w:adjustRightInd w:val="0"/>
        <w:ind w:left="360"/>
        <w:rPr>
          <w:rFonts w:ascii="Arial" w:hAnsi="Arial" w:cs="Arial"/>
        </w:rPr>
      </w:pPr>
    </w:p>
    <w:p w14:paraId="124CE1D2" w14:textId="77777777" w:rsidR="00DF073E" w:rsidRPr="00870C63" w:rsidRDefault="00DF073E" w:rsidP="00E96682">
      <w:pPr>
        <w:pStyle w:val="ListParagraph"/>
        <w:numPr>
          <w:ilvl w:val="0"/>
          <w:numId w:val="7"/>
        </w:numPr>
        <w:tabs>
          <w:tab w:val="left" w:pos="720"/>
        </w:tabs>
        <w:autoSpaceDE w:val="0"/>
        <w:autoSpaceDN w:val="0"/>
        <w:adjustRightInd w:val="0"/>
        <w:rPr>
          <w:rFonts w:ascii="Arial" w:hAnsi="Arial" w:cs="Arial"/>
        </w:rPr>
      </w:pPr>
      <w:r w:rsidRPr="00870C63">
        <w:rPr>
          <w:rFonts w:ascii="Arial" w:hAnsi="Arial" w:cs="Arial"/>
          <w:u w:val="single"/>
        </w:rPr>
        <w:lastRenderedPageBreak/>
        <w:t>Prohibited Uses.</w:t>
      </w:r>
      <w:r w:rsidRPr="00870C63">
        <w:rPr>
          <w:rFonts w:ascii="Arial" w:hAnsi="Arial" w:cs="Arial"/>
        </w:rPr>
        <w:t xml:space="preserve"> The following is a non-exhaustive list of services, activities, goods, and other costs that cannot be supported through this NOFO:</w:t>
      </w:r>
    </w:p>
    <w:p w14:paraId="2A7FE4CC" w14:textId="77777777" w:rsidR="00DF073E" w:rsidRPr="00870C63" w:rsidRDefault="00DF073E" w:rsidP="00DF073E">
      <w:pPr>
        <w:autoSpaceDE w:val="0"/>
        <w:autoSpaceDN w:val="0"/>
        <w:adjustRightInd w:val="0"/>
        <w:rPr>
          <w:rFonts w:ascii="Arial" w:hAnsi="Arial" w:cs="Arial"/>
        </w:rPr>
      </w:pPr>
    </w:p>
    <w:p w14:paraId="07791FBC" w14:textId="77777777" w:rsidR="00DF073E" w:rsidRPr="00870C63" w:rsidRDefault="00DF073E" w:rsidP="00E96682">
      <w:pPr>
        <w:pStyle w:val="ListParagraph"/>
        <w:numPr>
          <w:ilvl w:val="0"/>
          <w:numId w:val="12"/>
        </w:numPr>
        <w:rPr>
          <w:rFonts w:ascii="Arial" w:hAnsi="Arial" w:cs="Arial"/>
        </w:rPr>
      </w:pPr>
      <w:r w:rsidRPr="00870C63">
        <w:rPr>
          <w:rFonts w:ascii="Arial" w:hAnsi="Arial" w:cs="Arial"/>
        </w:rPr>
        <w:t xml:space="preserve">Land acquisition </w:t>
      </w:r>
    </w:p>
    <w:p w14:paraId="4CC3168F" w14:textId="77777777" w:rsidR="00DF073E" w:rsidRPr="00870C63" w:rsidRDefault="00DF073E" w:rsidP="00E96682">
      <w:pPr>
        <w:pStyle w:val="ListParagraph"/>
        <w:numPr>
          <w:ilvl w:val="0"/>
          <w:numId w:val="12"/>
        </w:numPr>
        <w:rPr>
          <w:rFonts w:ascii="Arial" w:hAnsi="Arial" w:cs="Arial"/>
        </w:rPr>
      </w:pPr>
      <w:r w:rsidRPr="00870C63">
        <w:rPr>
          <w:rFonts w:ascii="Arial" w:hAnsi="Arial" w:cs="Arial"/>
        </w:rPr>
        <w:t xml:space="preserve">New construction </w:t>
      </w:r>
    </w:p>
    <w:p w14:paraId="73454CAE" w14:textId="77777777" w:rsidR="00DF073E" w:rsidRPr="00870C63" w:rsidRDefault="00DF073E" w:rsidP="00E96682">
      <w:pPr>
        <w:pStyle w:val="ListParagraph"/>
        <w:numPr>
          <w:ilvl w:val="0"/>
          <w:numId w:val="12"/>
        </w:numPr>
        <w:rPr>
          <w:rFonts w:ascii="Arial" w:hAnsi="Arial" w:cs="Arial"/>
        </w:rPr>
      </w:pPr>
      <w:r w:rsidRPr="00870C63">
        <w:rPr>
          <w:rFonts w:ascii="Arial" w:hAnsi="Arial" w:cs="Arial"/>
        </w:rPr>
        <w:t xml:space="preserve">A renovation, lease, or any other proposed use of a building or facility that will either result in a change in its basic prior use or significantly change its size </w:t>
      </w:r>
    </w:p>
    <w:p w14:paraId="449B9C28" w14:textId="77777777" w:rsidR="00DF073E" w:rsidRPr="00870C63" w:rsidRDefault="00DF073E" w:rsidP="00E96682">
      <w:pPr>
        <w:pStyle w:val="ListParagraph"/>
        <w:numPr>
          <w:ilvl w:val="0"/>
          <w:numId w:val="12"/>
        </w:numPr>
        <w:rPr>
          <w:rFonts w:ascii="Arial" w:hAnsi="Arial" w:cs="Arial"/>
        </w:rPr>
      </w:pPr>
      <w:r w:rsidRPr="00870C63">
        <w:rPr>
          <w:rFonts w:ascii="Arial" w:hAnsi="Arial" w:cs="Arial"/>
        </w:rPr>
        <w:t xml:space="preserve">Minor renovation or remodeling of a property either listed or eligible for listing on the National Register of Historic Places or located within a 100-year flood plain </w:t>
      </w:r>
    </w:p>
    <w:p w14:paraId="20C28892" w14:textId="77777777" w:rsidR="00DF073E" w:rsidRPr="00870C63" w:rsidRDefault="00DF073E" w:rsidP="00E96682">
      <w:pPr>
        <w:pStyle w:val="ListParagraph"/>
        <w:numPr>
          <w:ilvl w:val="0"/>
          <w:numId w:val="12"/>
        </w:numPr>
        <w:rPr>
          <w:rFonts w:ascii="Arial" w:hAnsi="Arial" w:cs="Arial"/>
        </w:rPr>
      </w:pPr>
      <w:r w:rsidRPr="00870C63">
        <w:rPr>
          <w:rFonts w:ascii="Arial" w:hAnsi="Arial" w:cs="Arial"/>
        </w:rPr>
        <w:t xml:space="preserve">Implementation of a new program involving the use of chemicals </w:t>
      </w:r>
    </w:p>
    <w:p w14:paraId="61FDFAF1" w14:textId="77777777" w:rsidR="00DF073E" w:rsidRPr="00870C63" w:rsidRDefault="00DF073E" w:rsidP="00E96682">
      <w:pPr>
        <w:pStyle w:val="ListParagraph"/>
        <w:numPr>
          <w:ilvl w:val="0"/>
          <w:numId w:val="12"/>
        </w:numPr>
        <w:rPr>
          <w:rFonts w:ascii="Arial" w:hAnsi="Arial" w:cs="Arial"/>
        </w:rPr>
      </w:pPr>
      <w:r w:rsidRPr="00870C63">
        <w:rPr>
          <w:rFonts w:ascii="Arial" w:hAnsi="Arial" w:cs="Arial"/>
        </w:rPr>
        <w:t xml:space="preserve">Capital expenditures </w:t>
      </w:r>
    </w:p>
    <w:p w14:paraId="6790C857" w14:textId="77777777" w:rsidR="00DF073E" w:rsidRPr="00870C63" w:rsidRDefault="00DF073E" w:rsidP="00E96682">
      <w:pPr>
        <w:pStyle w:val="ListParagraph"/>
        <w:numPr>
          <w:ilvl w:val="0"/>
          <w:numId w:val="12"/>
        </w:numPr>
        <w:rPr>
          <w:rFonts w:ascii="Arial" w:hAnsi="Arial" w:cs="Arial"/>
        </w:rPr>
      </w:pPr>
      <w:r w:rsidRPr="00870C63">
        <w:rPr>
          <w:rFonts w:ascii="Arial" w:hAnsi="Arial" w:cs="Arial"/>
        </w:rPr>
        <w:t>Fundraising activities</w:t>
      </w:r>
    </w:p>
    <w:p w14:paraId="386294D0" w14:textId="77777777" w:rsidR="00DF073E" w:rsidRPr="00870C63" w:rsidRDefault="00DF073E" w:rsidP="00E96682">
      <w:pPr>
        <w:pStyle w:val="ListParagraph"/>
        <w:numPr>
          <w:ilvl w:val="0"/>
          <w:numId w:val="12"/>
        </w:numPr>
        <w:rPr>
          <w:rFonts w:ascii="Arial" w:hAnsi="Arial" w:cs="Arial"/>
        </w:rPr>
      </w:pPr>
      <w:r w:rsidRPr="00870C63">
        <w:rPr>
          <w:rFonts w:ascii="Arial" w:hAnsi="Arial" w:cs="Arial"/>
        </w:rPr>
        <w:t>Most food and beverage costs</w:t>
      </w:r>
    </w:p>
    <w:p w14:paraId="38F3B5EC" w14:textId="77777777" w:rsidR="00DF073E" w:rsidRPr="00870C63" w:rsidRDefault="00DF073E" w:rsidP="00E96682">
      <w:pPr>
        <w:pStyle w:val="ListParagraph"/>
        <w:numPr>
          <w:ilvl w:val="0"/>
          <w:numId w:val="12"/>
        </w:numPr>
        <w:rPr>
          <w:rFonts w:ascii="Arial" w:hAnsi="Arial" w:cs="Arial"/>
        </w:rPr>
      </w:pPr>
      <w:r w:rsidRPr="00870C63">
        <w:rPr>
          <w:rFonts w:ascii="Arial" w:hAnsi="Arial" w:cs="Arial"/>
        </w:rPr>
        <w:t>Lobbying</w:t>
      </w:r>
    </w:p>
    <w:p w14:paraId="50442E2C" w14:textId="77777777" w:rsidR="00DF073E" w:rsidRPr="00870C63" w:rsidRDefault="00DF073E" w:rsidP="00DF073E">
      <w:pPr>
        <w:rPr>
          <w:rFonts w:ascii="Arial" w:hAnsi="Arial" w:cs="Arial"/>
        </w:rPr>
      </w:pPr>
    </w:p>
    <w:p w14:paraId="62AC2DF7" w14:textId="77777777" w:rsidR="00DF073E" w:rsidRPr="00870C63" w:rsidRDefault="00DF073E" w:rsidP="00E96682">
      <w:pPr>
        <w:pStyle w:val="ListParagraph"/>
        <w:numPr>
          <w:ilvl w:val="0"/>
          <w:numId w:val="7"/>
        </w:numPr>
        <w:autoSpaceDE w:val="0"/>
        <w:autoSpaceDN w:val="0"/>
        <w:adjustRightInd w:val="0"/>
        <w:rPr>
          <w:rFonts w:ascii="Arial" w:hAnsi="Arial" w:cs="Arial"/>
        </w:rPr>
      </w:pPr>
      <w:r w:rsidRPr="00870C63">
        <w:rPr>
          <w:rFonts w:ascii="Arial" w:hAnsi="Arial" w:cs="Arial"/>
          <w:u w:val="single"/>
        </w:rPr>
        <w:t>Allowable expenses.</w:t>
      </w:r>
      <w:r w:rsidRPr="00870C63">
        <w:rPr>
          <w:rFonts w:ascii="Arial" w:hAnsi="Arial" w:cs="Arial"/>
        </w:rPr>
        <w:t xml:space="preserve"> All expenses must reasonable, necessary, and allocable to the program. The following is a non-exhaustive list of services, activities, goods, and other costs that can be supported through this NOFO:</w:t>
      </w:r>
    </w:p>
    <w:p w14:paraId="026C50B9" w14:textId="77777777" w:rsidR="00DF073E" w:rsidRPr="00870C63" w:rsidRDefault="00DF073E" w:rsidP="00DF073E">
      <w:pPr>
        <w:autoSpaceDE w:val="0"/>
        <w:autoSpaceDN w:val="0"/>
        <w:adjustRightInd w:val="0"/>
        <w:rPr>
          <w:rFonts w:ascii="Arial" w:hAnsi="Arial" w:cs="Arial"/>
        </w:rPr>
      </w:pPr>
    </w:p>
    <w:p w14:paraId="5DB344A9" w14:textId="77777777" w:rsidR="00A35AC1" w:rsidRPr="00870C63" w:rsidRDefault="00A35AC1" w:rsidP="00E96682">
      <w:pPr>
        <w:pStyle w:val="ListParagraph"/>
        <w:numPr>
          <w:ilvl w:val="0"/>
          <w:numId w:val="19"/>
        </w:numPr>
        <w:autoSpaceDE w:val="0"/>
        <w:autoSpaceDN w:val="0"/>
        <w:adjustRightInd w:val="0"/>
        <w:rPr>
          <w:rFonts w:ascii="Arial" w:hAnsi="Arial" w:cs="Arial"/>
          <w:color w:val="auto"/>
        </w:rPr>
      </w:pPr>
      <w:r w:rsidRPr="00870C63">
        <w:rPr>
          <w:rFonts w:ascii="Arial" w:hAnsi="Arial" w:cs="Arial"/>
          <w:color w:val="auto"/>
        </w:rPr>
        <w:t>Local council coordinator position</w:t>
      </w:r>
    </w:p>
    <w:p w14:paraId="415DF9E3" w14:textId="77777777" w:rsidR="00A35AC1" w:rsidRPr="00870C63" w:rsidRDefault="00A35AC1" w:rsidP="00E96682">
      <w:pPr>
        <w:pStyle w:val="ListParagraph"/>
        <w:numPr>
          <w:ilvl w:val="0"/>
          <w:numId w:val="19"/>
        </w:numPr>
        <w:autoSpaceDE w:val="0"/>
        <w:autoSpaceDN w:val="0"/>
        <w:adjustRightInd w:val="0"/>
        <w:rPr>
          <w:rFonts w:ascii="Arial" w:hAnsi="Arial" w:cs="Arial"/>
          <w:color w:val="auto"/>
        </w:rPr>
      </w:pPr>
      <w:r w:rsidRPr="00870C63">
        <w:rPr>
          <w:rFonts w:ascii="Arial" w:hAnsi="Arial" w:cs="Arial"/>
          <w:color w:val="auto"/>
        </w:rPr>
        <w:t>Pro-rated staff time for fiscal agent</w:t>
      </w:r>
    </w:p>
    <w:p w14:paraId="4D4841EC" w14:textId="77777777" w:rsidR="00A35AC1" w:rsidRPr="00870C63" w:rsidRDefault="00A35AC1" w:rsidP="00E96682">
      <w:pPr>
        <w:pStyle w:val="ListParagraph"/>
        <w:numPr>
          <w:ilvl w:val="0"/>
          <w:numId w:val="19"/>
        </w:numPr>
        <w:autoSpaceDE w:val="0"/>
        <w:autoSpaceDN w:val="0"/>
        <w:adjustRightInd w:val="0"/>
        <w:rPr>
          <w:rFonts w:ascii="Arial" w:hAnsi="Arial" w:cs="Arial"/>
          <w:color w:val="auto"/>
        </w:rPr>
      </w:pPr>
      <w:r w:rsidRPr="00870C63">
        <w:rPr>
          <w:rFonts w:ascii="Arial" w:hAnsi="Arial" w:cs="Arial"/>
          <w:color w:val="auto"/>
        </w:rPr>
        <w:t>Supplies</w:t>
      </w:r>
    </w:p>
    <w:p w14:paraId="6815C702" w14:textId="77777777" w:rsidR="00A35AC1" w:rsidRPr="00870C63" w:rsidRDefault="00A35AC1" w:rsidP="00E96682">
      <w:pPr>
        <w:pStyle w:val="ListParagraph"/>
        <w:numPr>
          <w:ilvl w:val="0"/>
          <w:numId w:val="19"/>
        </w:numPr>
        <w:autoSpaceDE w:val="0"/>
        <w:autoSpaceDN w:val="0"/>
        <w:adjustRightInd w:val="0"/>
        <w:rPr>
          <w:rFonts w:ascii="Arial" w:hAnsi="Arial" w:cs="Arial"/>
          <w:color w:val="auto"/>
        </w:rPr>
      </w:pPr>
      <w:r w:rsidRPr="00870C63">
        <w:rPr>
          <w:rFonts w:ascii="Arial" w:hAnsi="Arial" w:cs="Arial"/>
          <w:color w:val="auto"/>
        </w:rPr>
        <w:t>Travel to meetings, trainings, and required 2 trips to Springfield for bi-annual in-person training.</w:t>
      </w:r>
    </w:p>
    <w:p w14:paraId="2680947C" w14:textId="77777777" w:rsidR="00A35AC1" w:rsidRPr="00870C63" w:rsidRDefault="00A35AC1" w:rsidP="00E96682">
      <w:pPr>
        <w:pStyle w:val="ListParagraph"/>
        <w:numPr>
          <w:ilvl w:val="0"/>
          <w:numId w:val="19"/>
        </w:numPr>
        <w:autoSpaceDE w:val="0"/>
        <w:autoSpaceDN w:val="0"/>
        <w:adjustRightInd w:val="0"/>
        <w:rPr>
          <w:rFonts w:ascii="Arial" w:hAnsi="Arial" w:cs="Arial"/>
          <w:color w:val="auto"/>
        </w:rPr>
      </w:pPr>
      <w:r w:rsidRPr="00870C63">
        <w:rPr>
          <w:rFonts w:ascii="Arial" w:hAnsi="Arial" w:cs="Arial"/>
          <w:color w:val="auto"/>
        </w:rPr>
        <w:t>Travel for speakers and council members</w:t>
      </w:r>
    </w:p>
    <w:p w14:paraId="2DCD1D15" w14:textId="77777777" w:rsidR="00A35AC1" w:rsidRPr="00870C63" w:rsidRDefault="00A35AC1" w:rsidP="00E96682">
      <w:pPr>
        <w:pStyle w:val="ListParagraph"/>
        <w:numPr>
          <w:ilvl w:val="0"/>
          <w:numId w:val="19"/>
        </w:numPr>
        <w:autoSpaceDE w:val="0"/>
        <w:autoSpaceDN w:val="0"/>
        <w:adjustRightInd w:val="0"/>
        <w:rPr>
          <w:rFonts w:ascii="Arial" w:hAnsi="Arial" w:cs="Arial"/>
          <w:color w:val="auto"/>
        </w:rPr>
      </w:pPr>
      <w:r w:rsidRPr="00870C63">
        <w:rPr>
          <w:rFonts w:ascii="Arial" w:hAnsi="Arial" w:cs="Arial"/>
          <w:color w:val="auto"/>
        </w:rPr>
        <w:t>Stipends to non-government agencies</w:t>
      </w:r>
    </w:p>
    <w:p w14:paraId="30E185C6" w14:textId="77777777" w:rsidR="00A35AC1" w:rsidRPr="00870C63" w:rsidRDefault="00A35AC1" w:rsidP="00E96682">
      <w:pPr>
        <w:pStyle w:val="ListParagraph"/>
        <w:numPr>
          <w:ilvl w:val="0"/>
          <w:numId w:val="19"/>
        </w:numPr>
        <w:autoSpaceDE w:val="0"/>
        <w:autoSpaceDN w:val="0"/>
        <w:adjustRightInd w:val="0"/>
        <w:rPr>
          <w:rFonts w:ascii="Arial" w:hAnsi="Arial" w:cs="Arial"/>
          <w:color w:val="auto"/>
        </w:rPr>
      </w:pPr>
      <w:r w:rsidRPr="00870C63">
        <w:rPr>
          <w:rFonts w:ascii="Arial" w:hAnsi="Arial" w:cs="Arial"/>
          <w:color w:val="auto"/>
        </w:rPr>
        <w:t>A/V or venue rental</w:t>
      </w:r>
    </w:p>
    <w:p w14:paraId="56D5B9EC" w14:textId="77777777" w:rsidR="00A35AC1" w:rsidRPr="00870C63" w:rsidRDefault="00A35AC1" w:rsidP="00E96682">
      <w:pPr>
        <w:pStyle w:val="ListParagraph"/>
        <w:numPr>
          <w:ilvl w:val="0"/>
          <w:numId w:val="19"/>
        </w:numPr>
        <w:autoSpaceDE w:val="0"/>
        <w:autoSpaceDN w:val="0"/>
        <w:adjustRightInd w:val="0"/>
        <w:rPr>
          <w:rFonts w:ascii="Arial" w:hAnsi="Arial" w:cs="Arial"/>
          <w:color w:val="auto"/>
        </w:rPr>
      </w:pPr>
      <w:r w:rsidRPr="00870C63">
        <w:rPr>
          <w:rFonts w:ascii="Arial" w:hAnsi="Arial" w:cs="Arial"/>
          <w:color w:val="auto"/>
        </w:rPr>
        <w:t>Indirect costs</w:t>
      </w:r>
    </w:p>
    <w:p w14:paraId="08018B5B" w14:textId="77777777" w:rsidR="00DF073E" w:rsidRPr="00870C63" w:rsidRDefault="00DF073E" w:rsidP="00DF073E">
      <w:pPr>
        <w:autoSpaceDE w:val="0"/>
        <w:autoSpaceDN w:val="0"/>
        <w:adjustRightInd w:val="0"/>
        <w:ind w:left="1080"/>
        <w:rPr>
          <w:rFonts w:ascii="Arial" w:hAnsi="Arial" w:cs="Arial"/>
        </w:rPr>
      </w:pPr>
    </w:p>
    <w:p w14:paraId="3E4BCA38" w14:textId="003BEE4A" w:rsidR="00DF073E" w:rsidRPr="00870C63" w:rsidRDefault="00DF073E" w:rsidP="00E96682">
      <w:pPr>
        <w:pStyle w:val="ListParagraph"/>
        <w:numPr>
          <w:ilvl w:val="0"/>
          <w:numId w:val="7"/>
        </w:numPr>
        <w:autoSpaceDE w:val="0"/>
        <w:autoSpaceDN w:val="0"/>
        <w:adjustRightInd w:val="0"/>
        <w:rPr>
          <w:rFonts w:ascii="Arial" w:hAnsi="Arial" w:cs="Arial"/>
          <w:color w:val="FF0000"/>
        </w:rPr>
      </w:pPr>
      <w:r w:rsidRPr="00870C63">
        <w:rPr>
          <w:rFonts w:ascii="Arial" w:hAnsi="Arial" w:cs="Arial"/>
          <w:u w:val="single"/>
        </w:rPr>
        <w:t>Pre-Award Costs.</w:t>
      </w:r>
      <w:r w:rsidRPr="00870C63">
        <w:rPr>
          <w:rFonts w:ascii="Arial" w:hAnsi="Arial" w:cs="Arial"/>
        </w:rPr>
        <w:t xml:space="preserve"> </w:t>
      </w:r>
      <w:r w:rsidR="00A35AC1" w:rsidRPr="00870C63">
        <w:rPr>
          <w:rFonts w:ascii="Arial" w:hAnsi="Arial" w:cs="Arial"/>
        </w:rPr>
        <w:t>Pre-award costs are allowed only if the costs are directly pursuant to the negotiation and in anticipation of the award and where such costs are necessary for efficient and timely performance of the program deliverables, or milestones incorporated in the contract. Such costs are allowable only to the extent that they would have been allowable if incurred after the award start date. 2 CFR 200.458.</w:t>
      </w:r>
    </w:p>
    <w:p w14:paraId="7C99ADF7" w14:textId="77777777" w:rsidR="00DF073E" w:rsidRPr="00870C63" w:rsidRDefault="00DF073E" w:rsidP="00DF073E">
      <w:pPr>
        <w:autoSpaceDE w:val="0"/>
        <w:autoSpaceDN w:val="0"/>
        <w:adjustRightInd w:val="0"/>
        <w:ind w:left="360"/>
        <w:rPr>
          <w:rFonts w:ascii="Arial" w:hAnsi="Arial" w:cs="Arial"/>
        </w:rPr>
      </w:pPr>
    </w:p>
    <w:p w14:paraId="2EB3E4F4" w14:textId="77777777" w:rsidR="00DF073E" w:rsidRPr="00870C63" w:rsidRDefault="00DF073E" w:rsidP="00E96682">
      <w:pPr>
        <w:pStyle w:val="ListParagraph"/>
        <w:numPr>
          <w:ilvl w:val="0"/>
          <w:numId w:val="7"/>
        </w:numPr>
        <w:autoSpaceDE w:val="0"/>
        <w:autoSpaceDN w:val="0"/>
        <w:adjustRightInd w:val="0"/>
        <w:rPr>
          <w:rFonts w:ascii="Arial" w:hAnsi="Arial" w:cs="Arial"/>
        </w:rPr>
      </w:pPr>
      <w:r w:rsidRPr="00870C63">
        <w:rPr>
          <w:rFonts w:ascii="Arial" w:hAnsi="Arial" w:cs="Arial"/>
          <w:u w:val="single"/>
        </w:rPr>
        <w:t>Pre-approvals.</w:t>
      </w:r>
      <w:r w:rsidRPr="00870C63">
        <w:rPr>
          <w:rFonts w:ascii="Arial" w:hAnsi="Arial" w:cs="Arial"/>
        </w:rPr>
        <w:t xml:space="preserve"> Prior approvals may affect project timelines. Submission of materials for ICJIA approval should be incorporated into the application Implementation Schedules. ICJIA may require prior approval of the following:</w:t>
      </w:r>
    </w:p>
    <w:p w14:paraId="466320CF" w14:textId="77777777" w:rsidR="00DF073E" w:rsidRPr="00870C63" w:rsidRDefault="00DF073E" w:rsidP="00DF073E">
      <w:pPr>
        <w:autoSpaceDE w:val="0"/>
        <w:autoSpaceDN w:val="0"/>
        <w:adjustRightInd w:val="0"/>
        <w:ind w:left="360"/>
        <w:rPr>
          <w:rFonts w:ascii="Arial" w:hAnsi="Arial" w:cs="Arial"/>
        </w:rPr>
      </w:pPr>
    </w:p>
    <w:p w14:paraId="63EE7991" w14:textId="77777777" w:rsidR="00DF073E" w:rsidRPr="00870C63" w:rsidRDefault="00DF073E" w:rsidP="00E96682">
      <w:pPr>
        <w:pStyle w:val="ListParagraph"/>
        <w:numPr>
          <w:ilvl w:val="0"/>
          <w:numId w:val="8"/>
        </w:numPr>
        <w:autoSpaceDE w:val="0"/>
        <w:autoSpaceDN w:val="0"/>
        <w:adjustRightInd w:val="0"/>
        <w:rPr>
          <w:rFonts w:ascii="Arial" w:hAnsi="Arial" w:cs="Arial"/>
        </w:rPr>
      </w:pPr>
      <w:r w:rsidRPr="00870C63">
        <w:rPr>
          <w:rFonts w:ascii="Arial" w:hAnsi="Arial" w:cs="Arial"/>
        </w:rPr>
        <w:t xml:space="preserve">Out-of-state travel </w:t>
      </w:r>
    </w:p>
    <w:p w14:paraId="4EBA9DBF" w14:textId="77777777" w:rsidR="00DF073E" w:rsidRPr="00870C63" w:rsidRDefault="00DF073E" w:rsidP="00E96682">
      <w:pPr>
        <w:pStyle w:val="ListParagraph"/>
        <w:numPr>
          <w:ilvl w:val="0"/>
          <w:numId w:val="8"/>
        </w:numPr>
        <w:autoSpaceDE w:val="0"/>
        <w:autoSpaceDN w:val="0"/>
        <w:adjustRightInd w:val="0"/>
        <w:rPr>
          <w:rFonts w:ascii="Arial" w:hAnsi="Arial" w:cs="Arial"/>
        </w:rPr>
      </w:pPr>
      <w:r w:rsidRPr="00870C63">
        <w:rPr>
          <w:rFonts w:ascii="Arial" w:hAnsi="Arial" w:cs="Arial"/>
        </w:rPr>
        <w:t xml:space="preserve">Certain Requests for Proposals, procurements, and sub-contracts </w:t>
      </w:r>
    </w:p>
    <w:p w14:paraId="68427BB4" w14:textId="77777777" w:rsidR="00DF073E" w:rsidRPr="00870C63" w:rsidRDefault="00DF073E" w:rsidP="00E96682">
      <w:pPr>
        <w:pStyle w:val="ListParagraph"/>
        <w:numPr>
          <w:ilvl w:val="0"/>
          <w:numId w:val="8"/>
        </w:numPr>
        <w:autoSpaceDE w:val="0"/>
        <w:autoSpaceDN w:val="0"/>
        <w:adjustRightInd w:val="0"/>
        <w:rPr>
          <w:rFonts w:ascii="Arial" w:hAnsi="Arial" w:cs="Arial"/>
        </w:rPr>
      </w:pPr>
      <w:r w:rsidRPr="00870C63">
        <w:rPr>
          <w:rFonts w:ascii="Arial" w:hAnsi="Arial" w:cs="Arial"/>
        </w:rPr>
        <w:t xml:space="preserve">Conference, meeting, and training costs </w:t>
      </w:r>
    </w:p>
    <w:p w14:paraId="5990A7FE" w14:textId="77777777" w:rsidR="00DF073E" w:rsidRPr="00870C63" w:rsidRDefault="00DF073E" w:rsidP="00DF073E">
      <w:pPr>
        <w:autoSpaceDE w:val="0"/>
        <w:autoSpaceDN w:val="0"/>
        <w:adjustRightInd w:val="0"/>
        <w:ind w:left="0"/>
        <w:rPr>
          <w:rFonts w:ascii="Arial" w:hAnsi="Arial" w:cs="Arial"/>
        </w:rPr>
      </w:pPr>
    </w:p>
    <w:p w14:paraId="1D89A1ED" w14:textId="77777777" w:rsidR="00DF073E" w:rsidRPr="00870C63" w:rsidRDefault="00DF073E" w:rsidP="00E96682">
      <w:pPr>
        <w:pStyle w:val="ListParagraph"/>
        <w:numPr>
          <w:ilvl w:val="0"/>
          <w:numId w:val="7"/>
        </w:numPr>
        <w:autoSpaceDE w:val="0"/>
        <w:autoSpaceDN w:val="0"/>
        <w:adjustRightInd w:val="0"/>
        <w:rPr>
          <w:rFonts w:ascii="Arial" w:hAnsi="Arial" w:cs="Arial"/>
        </w:rPr>
      </w:pPr>
      <w:r w:rsidRPr="00870C63">
        <w:rPr>
          <w:rFonts w:ascii="Arial" w:hAnsi="Arial" w:cs="Arial"/>
          <w:u w:val="single"/>
        </w:rPr>
        <w:lastRenderedPageBreak/>
        <w:t>State Travel Guidelines.</w:t>
      </w:r>
      <w:r w:rsidRPr="00870C63">
        <w:rPr>
          <w:rFonts w:ascii="Arial" w:hAnsi="Arial" w:cs="Arial"/>
        </w:rPr>
        <w:t xml:space="preserve"> travel costs charged to ICJIA must conform to State Travel Guidelines, found here: </w:t>
      </w:r>
    </w:p>
    <w:p w14:paraId="4415D518" w14:textId="77777777" w:rsidR="00DF073E" w:rsidRPr="00870C63" w:rsidRDefault="0034255A" w:rsidP="00DF073E">
      <w:pPr>
        <w:autoSpaceDE w:val="0"/>
        <w:autoSpaceDN w:val="0"/>
        <w:adjustRightInd w:val="0"/>
        <w:ind w:left="1080"/>
        <w:rPr>
          <w:rFonts w:ascii="Arial" w:hAnsi="Arial" w:cs="Arial"/>
        </w:rPr>
      </w:pPr>
      <w:hyperlink r:id="rId29" w:history="1">
        <w:r w:rsidR="00DF073E" w:rsidRPr="00870C63">
          <w:rPr>
            <w:rStyle w:val="Hyperlink"/>
            <w:rFonts w:ascii="Arial" w:hAnsi="Arial" w:cs="Arial"/>
          </w:rPr>
          <w:t>https://www2.illinois.gov/cms/Employees/travel/Pages/TravelReimbursement.aspx</w:t>
        </w:r>
      </w:hyperlink>
      <w:r w:rsidR="00DF073E" w:rsidRPr="00870C63">
        <w:rPr>
          <w:rFonts w:ascii="Arial" w:hAnsi="Arial" w:cs="Arial"/>
        </w:rPr>
        <w:t>. Out-of-state hotel rates are based on the General Service Administration (GSA) guidelines found here:</w:t>
      </w:r>
      <w:r w:rsidR="00DF073E" w:rsidRPr="00870C63">
        <w:rPr>
          <w:rStyle w:val="Hyperlink"/>
          <w:rFonts w:ascii="Arial" w:hAnsi="Arial" w:cs="Arial"/>
        </w:rPr>
        <w:t xml:space="preserve"> </w:t>
      </w:r>
      <w:hyperlink r:id="rId30" w:history="1">
        <w:r w:rsidR="00DF073E" w:rsidRPr="00870C63">
          <w:rPr>
            <w:rStyle w:val="Hyperlink"/>
            <w:rFonts w:ascii="Arial" w:hAnsi="Arial" w:cs="Arial"/>
          </w:rPr>
          <w:t>https://www.gsa.gov/travel/plan-book/per-diem-rates</w:t>
        </w:r>
      </w:hyperlink>
      <w:r w:rsidR="00DF073E" w:rsidRPr="00870C63">
        <w:rPr>
          <w:rStyle w:val="Hyperlink"/>
          <w:rFonts w:ascii="Arial" w:hAnsi="Arial" w:cs="Arial"/>
        </w:rPr>
        <w:t xml:space="preserve">. </w:t>
      </w:r>
      <w:r w:rsidR="00DF073E" w:rsidRPr="00870C63">
        <w:rPr>
          <w:rFonts w:ascii="Arial" w:hAnsi="Arial" w:cs="Arial"/>
        </w:rPr>
        <w:t>Applicant agencies with lower cost travel guidelines than the State of Illinois must use those lower rates.</w:t>
      </w:r>
    </w:p>
    <w:bookmarkEnd w:id="50"/>
    <w:p w14:paraId="149CC4F3" w14:textId="77777777" w:rsidR="00DF073E" w:rsidRPr="00870C63" w:rsidRDefault="00DF073E" w:rsidP="00DF073E">
      <w:pPr>
        <w:autoSpaceDE w:val="0"/>
        <w:autoSpaceDN w:val="0"/>
        <w:adjustRightInd w:val="0"/>
        <w:rPr>
          <w:rFonts w:ascii="Arial" w:hAnsi="Arial" w:cs="Arial"/>
        </w:rPr>
      </w:pPr>
    </w:p>
    <w:p w14:paraId="1E51B9E5" w14:textId="77777777" w:rsidR="00A35AC1" w:rsidRPr="00870C63" w:rsidRDefault="00DF073E" w:rsidP="00A35AC1">
      <w:pPr>
        <w:autoSpaceDE w:val="0"/>
        <w:autoSpaceDN w:val="0"/>
        <w:adjustRightInd w:val="0"/>
        <w:ind w:left="1080"/>
        <w:rPr>
          <w:rFonts w:ascii="Arial" w:hAnsi="Arial" w:cs="Arial"/>
        </w:rPr>
      </w:pPr>
      <w:r w:rsidRPr="00870C63">
        <w:rPr>
          <w:rFonts w:ascii="Arial" w:hAnsi="Arial" w:cs="Arial"/>
          <w:u w:val="single"/>
        </w:rPr>
        <w:t>Supplanting.</w:t>
      </w:r>
      <w:r w:rsidRPr="00870C63">
        <w:rPr>
          <w:rFonts w:ascii="Arial" w:hAnsi="Arial" w:cs="Arial"/>
        </w:rPr>
        <w:t xml:space="preserve"> </w:t>
      </w:r>
    </w:p>
    <w:p w14:paraId="2289ED23" w14:textId="4D701B93" w:rsidR="00A35AC1" w:rsidRPr="00870C63" w:rsidRDefault="00A35AC1" w:rsidP="00A35AC1">
      <w:pPr>
        <w:autoSpaceDE w:val="0"/>
        <w:autoSpaceDN w:val="0"/>
        <w:adjustRightInd w:val="0"/>
        <w:ind w:left="1080"/>
        <w:rPr>
          <w:rFonts w:ascii="Arial" w:hAnsi="Arial" w:cs="Arial"/>
        </w:rPr>
      </w:pPr>
      <w:r w:rsidRPr="00870C63">
        <w:rPr>
          <w:rFonts w:ascii="Arial" w:hAnsi="Arial" w:cs="Arial"/>
        </w:rPr>
        <w:t xml:space="preserve">Grant funds must be used to supplement existing funds for program activities and must not replace funds that have been appropriated for the same purpose. If grant funds will be used for the expansion of an existing program, applicants must explain how proposed activities will supplement, not supplant, current program activities and staff positions. Agencies may not deliberately reduce local, federal, state funds, or other funds because of the existence of these grant funds. A written certification may be requested by ICJIA stating that these funds will not be used to supplant other state, local, federal, or other funds. </w:t>
      </w:r>
    </w:p>
    <w:p w14:paraId="205B1AB4" w14:textId="77777777" w:rsidR="00A35AC1" w:rsidRPr="00870C63" w:rsidRDefault="00A35AC1" w:rsidP="00A35AC1">
      <w:pPr>
        <w:autoSpaceDE w:val="0"/>
        <w:autoSpaceDN w:val="0"/>
        <w:adjustRightInd w:val="0"/>
        <w:ind w:left="0"/>
        <w:rPr>
          <w:rFonts w:ascii="Arial" w:hAnsi="Arial" w:cs="Arial"/>
        </w:rPr>
      </w:pPr>
    </w:p>
    <w:p w14:paraId="5D3C5FD7" w14:textId="20D5944F" w:rsidR="00DF073E" w:rsidRPr="00870C63" w:rsidRDefault="00A35AC1" w:rsidP="00A35AC1">
      <w:pPr>
        <w:autoSpaceDE w:val="0"/>
        <w:autoSpaceDN w:val="0"/>
        <w:adjustRightInd w:val="0"/>
        <w:ind w:left="1080"/>
        <w:rPr>
          <w:rFonts w:ascii="Arial" w:hAnsi="Arial" w:cs="Arial"/>
        </w:rPr>
      </w:pPr>
      <w:r w:rsidRPr="00870C63">
        <w:rPr>
          <w:rFonts w:ascii="Arial" w:hAnsi="Arial" w:cs="Arial"/>
        </w:rPr>
        <w:t xml:space="preserve">Supplanting will be the subject of application review, as well as pre-award review, post-award monitoring, and audit. If there is a potential presence of supplanting, the applicant or grantee will be required to supply documentation demonstrating that the reduction in non-federal resources occurred for reasons other than the receipt or expected receipt of federal funds. </w:t>
      </w:r>
    </w:p>
    <w:p w14:paraId="70359278" w14:textId="77777777" w:rsidR="00DF073E" w:rsidRPr="00870C63" w:rsidRDefault="00DF073E" w:rsidP="00DF073E">
      <w:pPr>
        <w:tabs>
          <w:tab w:val="left" w:pos="720"/>
        </w:tabs>
        <w:autoSpaceDE w:val="0"/>
        <w:autoSpaceDN w:val="0"/>
        <w:adjustRightInd w:val="0"/>
        <w:rPr>
          <w:rFonts w:ascii="Arial" w:hAnsi="Arial" w:cs="Arial"/>
        </w:rPr>
      </w:pPr>
    </w:p>
    <w:p w14:paraId="5240FDDA" w14:textId="07EE70A7" w:rsidR="00DF073E" w:rsidRPr="00870C63" w:rsidRDefault="00DF073E" w:rsidP="00E96682">
      <w:pPr>
        <w:pStyle w:val="ListParagraph"/>
        <w:numPr>
          <w:ilvl w:val="0"/>
          <w:numId w:val="7"/>
        </w:numPr>
        <w:autoSpaceDE w:val="0"/>
        <w:autoSpaceDN w:val="0"/>
        <w:adjustRightInd w:val="0"/>
        <w:rPr>
          <w:rFonts w:ascii="Arial" w:hAnsi="Arial" w:cs="Arial"/>
        </w:rPr>
      </w:pPr>
      <w:r w:rsidRPr="00870C63">
        <w:rPr>
          <w:rFonts w:ascii="Arial" w:hAnsi="Arial" w:cs="Arial"/>
          <w:u w:val="single"/>
        </w:rPr>
        <w:t>Proposed Subawards and Subcontracts.</w:t>
      </w:r>
      <w:r w:rsidRPr="00870C63">
        <w:rPr>
          <w:rFonts w:ascii="Arial" w:hAnsi="Arial" w:cs="Arial"/>
        </w:rPr>
        <w:t xml:space="preserve"> Applicants may propose to </w:t>
      </w:r>
      <w:proofErr w:type="gramStart"/>
      <w:r w:rsidRPr="00870C63">
        <w:rPr>
          <w:rFonts w:ascii="Arial" w:hAnsi="Arial" w:cs="Arial"/>
        </w:rPr>
        <w:t>enter into</w:t>
      </w:r>
      <w:proofErr w:type="gramEnd"/>
      <w:r w:rsidRPr="00870C63">
        <w:rPr>
          <w:rFonts w:ascii="Arial" w:hAnsi="Arial" w:cs="Arial"/>
        </w:rPr>
        <w:t xml:space="preserve"> subawards or subcontracts under this award, each of which involve </w:t>
      </w:r>
      <w:r w:rsidR="008C6E34">
        <w:rPr>
          <w:rFonts w:ascii="Arial" w:hAnsi="Arial" w:cs="Arial"/>
        </w:rPr>
        <w:t xml:space="preserve">separate </w:t>
      </w:r>
      <w:r w:rsidRPr="00870C63">
        <w:rPr>
          <w:rFonts w:ascii="Arial" w:hAnsi="Arial" w:cs="Arial"/>
        </w:rPr>
        <w:t>rules and applicant responsibilities. A subaward carries out a portion of the grant agreement while a</w:t>
      </w:r>
      <w:r w:rsidR="003C7CE8">
        <w:rPr>
          <w:rFonts w:ascii="Arial" w:hAnsi="Arial" w:cs="Arial"/>
        </w:rPr>
        <w:t xml:space="preserve"> sub</w:t>
      </w:r>
      <w:r w:rsidRPr="00870C63">
        <w:rPr>
          <w:rFonts w:ascii="Arial" w:hAnsi="Arial" w:cs="Arial"/>
        </w:rPr>
        <w:t>contract is often for obtaining goods and services for the grantee's own use. (44 Ill. Admin Code 7000.240). If a third party will provide some of the essential services or develop or modify a product that the applicant has committed to provide or produce, ICJIA may consider the agreement with the third party a subaward for purposes of grant administration.</w:t>
      </w:r>
    </w:p>
    <w:p w14:paraId="22578291" w14:textId="77777777" w:rsidR="00DF073E" w:rsidRPr="00870C63" w:rsidRDefault="00DF073E" w:rsidP="00DF073E">
      <w:pPr>
        <w:autoSpaceDE w:val="0"/>
        <w:autoSpaceDN w:val="0"/>
        <w:adjustRightInd w:val="0"/>
        <w:rPr>
          <w:rFonts w:ascii="Arial" w:hAnsi="Arial" w:cs="Arial"/>
        </w:rPr>
      </w:pPr>
    </w:p>
    <w:p w14:paraId="1238BD82" w14:textId="77777777" w:rsidR="00DF073E" w:rsidRPr="00870C63" w:rsidRDefault="00DF073E" w:rsidP="00DF073E">
      <w:pPr>
        <w:autoSpaceDE w:val="0"/>
        <w:autoSpaceDN w:val="0"/>
        <w:adjustRightInd w:val="0"/>
        <w:ind w:left="1080"/>
        <w:rPr>
          <w:rFonts w:ascii="Arial" w:hAnsi="Arial" w:cs="Arial"/>
        </w:rPr>
      </w:pPr>
      <w:r w:rsidRPr="00870C63">
        <w:rPr>
          <w:rFonts w:ascii="Arial" w:hAnsi="Arial" w:cs="Arial"/>
        </w:rPr>
        <w:t xml:space="preserve">Applicants must classify each expense in the contractual budget as a subaward or subcontract. The substance of the agreement, not the title or structure of the agreement, will determine whether it is a subaward of a subcontract. Applicants are advised to use the “Checklist for Contractor/Subrecipient Determinations” available at the GATA Resource Library for guidance: </w:t>
      </w:r>
      <w:hyperlink r:id="rId31" w:history="1">
        <w:r w:rsidRPr="00870C63">
          <w:rPr>
            <w:rStyle w:val="Hyperlink"/>
            <w:rFonts w:ascii="Arial" w:hAnsi="Arial" w:cs="Arial"/>
          </w:rPr>
          <w:t>https://www.illinois.gov/sites/gata/pages/resourcelibrary.aspx</w:t>
        </w:r>
      </w:hyperlink>
      <w:r w:rsidRPr="00870C63">
        <w:rPr>
          <w:rFonts w:ascii="Arial" w:hAnsi="Arial" w:cs="Arial"/>
        </w:rPr>
        <w:t>.</w:t>
      </w:r>
    </w:p>
    <w:p w14:paraId="25CAECFC" w14:textId="77777777" w:rsidR="00DF073E" w:rsidRPr="00870C63" w:rsidRDefault="00DF073E" w:rsidP="00DF073E">
      <w:pPr>
        <w:autoSpaceDE w:val="0"/>
        <w:autoSpaceDN w:val="0"/>
        <w:adjustRightInd w:val="0"/>
        <w:rPr>
          <w:rFonts w:ascii="Arial" w:hAnsi="Arial" w:cs="Arial"/>
        </w:rPr>
      </w:pPr>
    </w:p>
    <w:p w14:paraId="74F24155" w14:textId="77777777" w:rsidR="00DF073E" w:rsidRPr="00870C63" w:rsidRDefault="00DF073E" w:rsidP="00DF073E">
      <w:pPr>
        <w:autoSpaceDE w:val="0"/>
        <w:autoSpaceDN w:val="0"/>
        <w:adjustRightInd w:val="0"/>
        <w:ind w:left="1080"/>
        <w:rPr>
          <w:rFonts w:ascii="Arial" w:hAnsi="Arial" w:cs="Arial"/>
        </w:rPr>
      </w:pPr>
      <w:r w:rsidRPr="00870C63">
        <w:rPr>
          <w:rFonts w:ascii="Arial" w:hAnsi="Arial" w:cs="Arial"/>
        </w:rPr>
        <w:t xml:space="preserve">Applicants are required to justify their use of subawards and explain their capacity to serve as “pass-through” entities in the program narrative. Applicants will monitor subaward compliance with grant terms, applicable federal and state law including the Uniform Administrative Requirements, Cost Principles, and Audit Requirements for Federal Award, 2 C.F.R. Part </w:t>
      </w:r>
      <w:r w:rsidRPr="00870C63">
        <w:rPr>
          <w:rFonts w:ascii="Arial" w:hAnsi="Arial" w:cs="Arial"/>
        </w:rPr>
        <w:lastRenderedPageBreak/>
        <w:t>200, GATA, and ICJIA policies. Proposed subawards must be identified, if possible, and their roles described in both the program and budget narratives.</w:t>
      </w:r>
    </w:p>
    <w:p w14:paraId="0CC14627" w14:textId="77777777" w:rsidR="00DF073E" w:rsidRPr="00870C63" w:rsidRDefault="00DF073E" w:rsidP="00DF073E">
      <w:pPr>
        <w:autoSpaceDE w:val="0"/>
        <w:autoSpaceDN w:val="0"/>
        <w:adjustRightInd w:val="0"/>
        <w:rPr>
          <w:rFonts w:ascii="Arial" w:hAnsi="Arial" w:cs="Arial"/>
        </w:rPr>
      </w:pPr>
    </w:p>
    <w:p w14:paraId="6DAD0BC6" w14:textId="77777777" w:rsidR="00DF073E" w:rsidRPr="00870C63" w:rsidRDefault="00DF073E" w:rsidP="00DF073E">
      <w:pPr>
        <w:autoSpaceDE w:val="0"/>
        <w:autoSpaceDN w:val="0"/>
        <w:adjustRightInd w:val="0"/>
        <w:ind w:left="1080"/>
        <w:rPr>
          <w:rFonts w:ascii="Arial" w:hAnsi="Arial" w:cs="Arial"/>
        </w:rPr>
      </w:pPr>
      <w:r w:rsidRPr="00870C63">
        <w:rPr>
          <w:rFonts w:ascii="Arial" w:hAnsi="Arial" w:cs="Arial"/>
        </w:rPr>
        <w:t xml:space="preserve">For procurement contracts, applicants are encouraged to promote free and open competition in awarding contracts. All subcontracts must comply with federal and state requirements. </w:t>
      </w:r>
    </w:p>
    <w:p w14:paraId="22A9A152" w14:textId="77777777" w:rsidR="00DF073E" w:rsidRPr="00870C63" w:rsidRDefault="00DF073E" w:rsidP="00DF073E">
      <w:pPr>
        <w:autoSpaceDE w:val="0"/>
        <w:autoSpaceDN w:val="0"/>
        <w:adjustRightInd w:val="0"/>
        <w:rPr>
          <w:rFonts w:ascii="Arial" w:hAnsi="Arial" w:cs="Arial"/>
        </w:rPr>
      </w:pPr>
    </w:p>
    <w:p w14:paraId="74E41EBC" w14:textId="1F96CD4D" w:rsidR="00DF073E" w:rsidRPr="00870C63" w:rsidRDefault="00DF073E" w:rsidP="00595EC0">
      <w:pPr>
        <w:pStyle w:val="Heading2"/>
        <w:ind w:left="575"/>
        <w:rPr>
          <w:rFonts w:ascii="Arial" w:hAnsi="Arial" w:cs="Arial"/>
        </w:rPr>
      </w:pPr>
      <w:bookmarkStart w:id="51" w:name="_Toc96858966"/>
      <w:bookmarkStart w:id="52" w:name="_Hlk23766531"/>
      <w:r w:rsidRPr="00870C63">
        <w:rPr>
          <w:rFonts w:ascii="Arial" w:hAnsi="Arial" w:cs="Arial"/>
        </w:rPr>
        <w:t xml:space="preserve">8. </w:t>
      </w:r>
      <w:r w:rsidRPr="00870C63">
        <w:rPr>
          <w:rFonts w:ascii="Arial" w:hAnsi="Arial" w:cs="Arial"/>
          <w:i/>
        </w:rPr>
        <w:t>Prior to Submitting the Application</w:t>
      </w:r>
      <w:bookmarkEnd w:id="51"/>
    </w:p>
    <w:p w14:paraId="6E7C0A68" w14:textId="77777777" w:rsidR="00DF073E" w:rsidRPr="00870C63" w:rsidRDefault="00DF073E" w:rsidP="00DF073E">
      <w:pPr>
        <w:autoSpaceDE w:val="0"/>
        <w:autoSpaceDN w:val="0"/>
        <w:adjustRightInd w:val="0"/>
        <w:ind w:left="360"/>
        <w:rPr>
          <w:rFonts w:ascii="Arial" w:hAnsi="Arial" w:cs="Arial"/>
          <w:b/>
          <w:i/>
          <w:color w:val="2E74B5" w:themeColor="accent5" w:themeShade="BF"/>
        </w:rPr>
      </w:pPr>
    </w:p>
    <w:bookmarkEnd w:id="52"/>
    <w:p w14:paraId="6110D7D6" w14:textId="77777777" w:rsidR="00A35AC1" w:rsidRPr="00870C63" w:rsidRDefault="00A35AC1" w:rsidP="006F0906">
      <w:pPr>
        <w:ind w:left="0"/>
        <w:contextualSpacing/>
        <w:rPr>
          <w:rFonts w:ascii="Arial" w:hAnsi="Arial" w:cs="Arial"/>
          <w:color w:val="auto"/>
        </w:rPr>
      </w:pPr>
      <w:r w:rsidRPr="00870C63">
        <w:rPr>
          <w:rFonts w:ascii="Arial" w:hAnsi="Arial" w:cs="Arial"/>
          <w:color w:val="auto"/>
        </w:rPr>
        <w:t xml:space="preserve">All Applicants must register their organization at the Illinois Grant Accountability and Transparency Act (GATA) Grantee Portal: </w:t>
      </w:r>
      <w:hyperlink r:id="rId32" w:history="1">
        <w:r w:rsidRPr="00870C63">
          <w:rPr>
            <w:rFonts w:ascii="Arial" w:hAnsi="Arial" w:cs="Arial"/>
            <w:color w:val="0000FF"/>
            <w:u w:val="single"/>
          </w:rPr>
          <w:t>https://grants.illinois.gov/portal/</w:t>
        </w:r>
      </w:hyperlink>
      <w:r w:rsidRPr="00870C63">
        <w:rPr>
          <w:rFonts w:ascii="Arial" w:hAnsi="Arial" w:cs="Arial"/>
          <w:color w:val="auto"/>
        </w:rPr>
        <w:t xml:space="preserve"> </w:t>
      </w:r>
    </w:p>
    <w:p w14:paraId="4152996A" w14:textId="77777777" w:rsidR="00A35AC1" w:rsidRPr="00870C63" w:rsidRDefault="00A35AC1" w:rsidP="00A35AC1">
      <w:pPr>
        <w:ind w:left="360"/>
        <w:rPr>
          <w:rFonts w:ascii="Arial" w:hAnsi="Arial" w:cs="Arial"/>
          <w:color w:val="auto"/>
          <w:u w:val="single"/>
        </w:rPr>
      </w:pPr>
    </w:p>
    <w:p w14:paraId="18D44D74" w14:textId="77777777" w:rsidR="00A35AC1" w:rsidRPr="00870C63" w:rsidRDefault="00A35AC1" w:rsidP="006F0906">
      <w:pPr>
        <w:ind w:left="0"/>
        <w:rPr>
          <w:rFonts w:ascii="Arial" w:eastAsia="Calibri" w:hAnsi="Arial" w:cs="Arial"/>
          <w:color w:val="auto"/>
          <w:u w:val="single"/>
        </w:rPr>
      </w:pPr>
      <w:r w:rsidRPr="00870C63">
        <w:rPr>
          <w:rFonts w:ascii="Arial" w:hAnsi="Arial" w:cs="Arial"/>
          <w:color w:val="auto"/>
          <w:u w:val="single"/>
        </w:rPr>
        <w:t>Applicant Technical Assistance Recording.</w:t>
      </w:r>
      <w:r w:rsidRPr="00870C63">
        <w:rPr>
          <w:rFonts w:ascii="Arial" w:hAnsi="Arial" w:cs="Arial"/>
          <w:color w:val="auto"/>
        </w:rPr>
        <w:t xml:space="preserve"> Applicants are advised to view the following technical assistance recordings prior to application submission. All recordings are located on the </w:t>
      </w:r>
      <w:hyperlink r:id="rId33" w:history="1">
        <w:hyperlink r:id="rId34" w:history="1">
          <w:r w:rsidRPr="00870C63">
            <w:rPr>
              <w:rFonts w:ascii="Arial" w:hAnsi="Arial" w:cs="Arial"/>
              <w:color w:val="0000FF"/>
              <w:u w:val="single"/>
            </w:rPr>
            <w:t>ICJIA YouTube channel</w:t>
          </w:r>
        </w:hyperlink>
      </w:hyperlink>
      <w:r w:rsidRPr="00870C63">
        <w:rPr>
          <w:rFonts w:ascii="Arial" w:hAnsi="Arial" w:cs="Arial"/>
          <w:color w:val="auto"/>
        </w:rPr>
        <w:t xml:space="preserve">. </w:t>
      </w:r>
    </w:p>
    <w:p w14:paraId="23AC1BBB" w14:textId="77777777" w:rsidR="00A35AC1" w:rsidRPr="00870C63" w:rsidRDefault="00A35AC1" w:rsidP="00A35AC1">
      <w:pPr>
        <w:ind w:left="0"/>
        <w:rPr>
          <w:rFonts w:ascii="Arial" w:eastAsia="Calibri" w:hAnsi="Arial" w:cs="Arial"/>
          <w:color w:val="auto"/>
          <w:u w:val="single"/>
        </w:rPr>
      </w:pPr>
    </w:p>
    <w:p w14:paraId="1CB09E71" w14:textId="77777777" w:rsidR="00A35AC1" w:rsidRPr="00870C63" w:rsidRDefault="00A35AC1" w:rsidP="006F0906">
      <w:pPr>
        <w:ind w:left="0"/>
        <w:rPr>
          <w:rFonts w:ascii="Arial" w:eastAsia="Calibri" w:hAnsi="Arial" w:cs="Arial"/>
          <w:color w:val="auto"/>
          <w:u w:val="single"/>
        </w:rPr>
      </w:pPr>
      <w:r w:rsidRPr="00870C63">
        <w:rPr>
          <w:rFonts w:ascii="Arial" w:eastAsia="Calibri" w:hAnsi="Arial" w:cs="Arial"/>
          <w:color w:val="auto"/>
        </w:rPr>
        <w:tab/>
      </w:r>
      <w:r w:rsidRPr="00870C63">
        <w:rPr>
          <w:rFonts w:ascii="Arial" w:eastAsia="Calibri" w:hAnsi="Arial" w:cs="Arial"/>
          <w:color w:val="auto"/>
          <w:u w:val="single"/>
        </w:rPr>
        <w:t>Recordings that you might find helpful</w:t>
      </w:r>
    </w:p>
    <w:p w14:paraId="2959C82C" w14:textId="77777777" w:rsidR="00A35AC1" w:rsidRPr="00870C63" w:rsidRDefault="00A35AC1" w:rsidP="00E96682">
      <w:pPr>
        <w:numPr>
          <w:ilvl w:val="0"/>
          <w:numId w:val="4"/>
        </w:numPr>
        <w:spacing w:after="200"/>
        <w:contextualSpacing/>
        <w:rPr>
          <w:rFonts w:ascii="Arial" w:eastAsia="Calibri" w:hAnsi="Arial" w:cs="Arial"/>
          <w:color w:val="auto"/>
        </w:rPr>
      </w:pPr>
      <w:r w:rsidRPr="00870C63">
        <w:rPr>
          <w:rFonts w:ascii="Arial" w:eastAsia="Calibri" w:hAnsi="Arial" w:cs="Arial"/>
          <w:color w:val="auto"/>
        </w:rPr>
        <w:t>GATA compliance</w:t>
      </w:r>
    </w:p>
    <w:p w14:paraId="74610943" w14:textId="77777777" w:rsidR="00A35AC1" w:rsidRPr="00870C63" w:rsidRDefault="00A35AC1" w:rsidP="00E96682">
      <w:pPr>
        <w:numPr>
          <w:ilvl w:val="0"/>
          <w:numId w:val="4"/>
        </w:numPr>
        <w:spacing w:after="200"/>
        <w:contextualSpacing/>
        <w:rPr>
          <w:rFonts w:ascii="Arial" w:eastAsia="Calibri" w:hAnsi="Arial" w:cs="Arial"/>
          <w:color w:val="auto"/>
        </w:rPr>
      </w:pPr>
      <w:r w:rsidRPr="00870C63">
        <w:rPr>
          <w:rFonts w:ascii="Arial" w:eastAsia="Calibri" w:hAnsi="Arial" w:cs="Arial"/>
          <w:color w:val="auto"/>
        </w:rPr>
        <w:t>Budget Requirements</w:t>
      </w:r>
    </w:p>
    <w:p w14:paraId="49AD41E8" w14:textId="77777777" w:rsidR="00A35AC1" w:rsidRPr="00870C63" w:rsidRDefault="00A35AC1" w:rsidP="00E96682">
      <w:pPr>
        <w:numPr>
          <w:ilvl w:val="0"/>
          <w:numId w:val="4"/>
        </w:numPr>
        <w:spacing w:after="200"/>
        <w:contextualSpacing/>
        <w:rPr>
          <w:rFonts w:ascii="Arial" w:eastAsia="Calibri" w:hAnsi="Arial" w:cs="Arial"/>
          <w:color w:val="auto"/>
        </w:rPr>
      </w:pPr>
      <w:r w:rsidRPr="00870C63">
        <w:rPr>
          <w:rFonts w:ascii="Arial" w:eastAsia="Calibri" w:hAnsi="Arial" w:cs="Arial"/>
          <w:color w:val="auto"/>
        </w:rPr>
        <w:t>Allowable expenses</w:t>
      </w:r>
    </w:p>
    <w:p w14:paraId="16C630C8" w14:textId="77777777" w:rsidR="00A35AC1" w:rsidRPr="00870C63" w:rsidRDefault="00A35AC1" w:rsidP="00E96682">
      <w:pPr>
        <w:numPr>
          <w:ilvl w:val="0"/>
          <w:numId w:val="4"/>
        </w:numPr>
        <w:spacing w:after="200"/>
        <w:contextualSpacing/>
        <w:rPr>
          <w:rFonts w:ascii="Arial" w:eastAsia="Calibri" w:hAnsi="Arial" w:cs="Arial"/>
          <w:color w:val="auto"/>
        </w:rPr>
      </w:pPr>
      <w:r w:rsidRPr="00870C63">
        <w:rPr>
          <w:rFonts w:ascii="Arial" w:eastAsia="Calibri" w:hAnsi="Arial" w:cs="Arial"/>
          <w:color w:val="auto"/>
        </w:rPr>
        <w:t>Indirect costs</w:t>
      </w:r>
    </w:p>
    <w:p w14:paraId="4C4A37C8" w14:textId="77777777" w:rsidR="00A35AC1" w:rsidRPr="00870C63" w:rsidRDefault="00A35AC1" w:rsidP="00E96682">
      <w:pPr>
        <w:numPr>
          <w:ilvl w:val="0"/>
          <w:numId w:val="4"/>
        </w:numPr>
        <w:spacing w:after="200"/>
        <w:contextualSpacing/>
        <w:rPr>
          <w:rFonts w:ascii="Arial" w:eastAsia="Calibri" w:hAnsi="Arial" w:cs="Arial"/>
          <w:color w:val="auto"/>
        </w:rPr>
      </w:pPr>
      <w:r w:rsidRPr="00870C63">
        <w:rPr>
          <w:rFonts w:ascii="Arial" w:eastAsia="Calibri" w:hAnsi="Arial" w:cs="Arial"/>
          <w:color w:val="auto"/>
        </w:rPr>
        <w:t>Required documents</w:t>
      </w:r>
    </w:p>
    <w:p w14:paraId="564AC64D" w14:textId="326B160D" w:rsidR="00A35AC1" w:rsidRPr="00870C63" w:rsidRDefault="00A35AC1" w:rsidP="00E96682">
      <w:pPr>
        <w:numPr>
          <w:ilvl w:val="0"/>
          <w:numId w:val="4"/>
        </w:numPr>
        <w:spacing w:after="200"/>
        <w:contextualSpacing/>
        <w:rPr>
          <w:rFonts w:ascii="Arial" w:eastAsia="Calibri" w:hAnsi="Arial" w:cs="Arial"/>
          <w:color w:val="auto"/>
        </w:rPr>
      </w:pPr>
      <w:r w:rsidRPr="00870C63">
        <w:rPr>
          <w:rFonts w:ascii="Arial" w:eastAsia="Calibri" w:hAnsi="Arial" w:cs="Arial"/>
          <w:color w:val="auto"/>
        </w:rPr>
        <w:t>Supplanting</w:t>
      </w:r>
    </w:p>
    <w:p w14:paraId="5139CDA2" w14:textId="77777777" w:rsidR="00A35AC1" w:rsidRPr="00870C63" w:rsidRDefault="00A35AC1" w:rsidP="00A35AC1">
      <w:pPr>
        <w:spacing w:after="200"/>
        <w:ind w:left="1080"/>
        <w:contextualSpacing/>
        <w:rPr>
          <w:rFonts w:ascii="Arial" w:eastAsia="Calibri" w:hAnsi="Arial" w:cs="Arial"/>
          <w:color w:val="auto"/>
        </w:rPr>
      </w:pPr>
    </w:p>
    <w:p w14:paraId="0DA65F3A" w14:textId="2B38160D" w:rsidR="00A35AC1" w:rsidRPr="00870C63" w:rsidRDefault="00A35AC1" w:rsidP="00A35AC1">
      <w:pPr>
        <w:ind w:left="0"/>
        <w:rPr>
          <w:rFonts w:ascii="Arial" w:hAnsi="Arial" w:cs="Arial"/>
          <w:color w:val="auto"/>
        </w:rPr>
      </w:pPr>
      <w:r w:rsidRPr="00870C63">
        <w:rPr>
          <w:rFonts w:ascii="Arial" w:hAnsi="Arial" w:cs="Arial"/>
        </w:rPr>
        <w:t xml:space="preserve">Technical Assistance Recording for </w:t>
      </w:r>
      <w:r w:rsidR="006F0906">
        <w:rPr>
          <w:rFonts w:ascii="Arial" w:hAnsi="Arial" w:cs="Arial"/>
        </w:rPr>
        <w:t>IFVCC</w:t>
      </w:r>
      <w:r w:rsidRPr="00870C63">
        <w:rPr>
          <w:rFonts w:ascii="Arial" w:hAnsi="Arial" w:cs="Arial"/>
        </w:rPr>
        <w:t xml:space="preserve"> NOFO # </w:t>
      </w:r>
      <w:r w:rsidR="006F0906">
        <w:rPr>
          <w:rFonts w:ascii="Arial" w:hAnsi="Arial" w:cs="Arial"/>
        </w:rPr>
        <w:t>2096-2072</w:t>
      </w:r>
      <w:r w:rsidRPr="00870C63">
        <w:rPr>
          <w:rFonts w:ascii="Arial" w:hAnsi="Arial" w:cs="Arial"/>
        </w:rPr>
        <w:t xml:space="preserve"> programmatic requirements </w:t>
      </w:r>
      <w:proofErr w:type="gramStart"/>
      <w:r w:rsidRPr="00870C63">
        <w:rPr>
          <w:rFonts w:ascii="Arial" w:hAnsi="Arial" w:cs="Arial"/>
        </w:rPr>
        <w:t>is</w:t>
      </w:r>
      <w:proofErr w:type="gramEnd"/>
      <w:r w:rsidRPr="00870C63">
        <w:rPr>
          <w:rFonts w:ascii="Arial" w:hAnsi="Arial" w:cs="Arial"/>
        </w:rPr>
        <w:t xml:space="preserve"> mandatory. </w:t>
      </w:r>
    </w:p>
    <w:p w14:paraId="295B2E9B" w14:textId="012E781A" w:rsidR="00601B39" w:rsidRPr="00870C63" w:rsidRDefault="00601B39" w:rsidP="00601B39">
      <w:pPr>
        <w:pStyle w:val="Heading1"/>
        <w:rPr>
          <w:rFonts w:ascii="Arial" w:hAnsi="Arial" w:cs="Arial"/>
          <w:b/>
          <w:sz w:val="24"/>
          <w:szCs w:val="24"/>
        </w:rPr>
      </w:pPr>
      <w:bookmarkStart w:id="53" w:name="_Toc96858967"/>
      <w:r w:rsidRPr="00870C63">
        <w:rPr>
          <w:rFonts w:ascii="Arial" w:hAnsi="Arial" w:cs="Arial"/>
          <w:b/>
          <w:sz w:val="24"/>
          <w:szCs w:val="24"/>
        </w:rPr>
        <w:t>Application Review Information</w:t>
      </w:r>
      <w:bookmarkEnd w:id="53"/>
      <w:r w:rsidRPr="00870C63">
        <w:rPr>
          <w:rFonts w:ascii="Arial" w:hAnsi="Arial" w:cs="Arial"/>
          <w:b/>
          <w:sz w:val="24"/>
          <w:szCs w:val="24"/>
        </w:rPr>
        <w:t xml:space="preserve"> </w:t>
      </w:r>
    </w:p>
    <w:p w14:paraId="79FD1291" w14:textId="77777777" w:rsidR="00DF073E" w:rsidRPr="00870C63" w:rsidRDefault="00DF073E" w:rsidP="00DF073E">
      <w:pPr>
        <w:autoSpaceDE w:val="0"/>
        <w:autoSpaceDN w:val="0"/>
        <w:adjustRightInd w:val="0"/>
        <w:ind w:left="0"/>
        <w:rPr>
          <w:rFonts w:ascii="Arial" w:hAnsi="Arial" w:cs="Arial"/>
        </w:rPr>
      </w:pPr>
    </w:p>
    <w:p w14:paraId="7CBE2D59" w14:textId="77777777" w:rsidR="00DF073E" w:rsidRPr="00870C63" w:rsidRDefault="00DF073E" w:rsidP="00595EC0">
      <w:pPr>
        <w:pStyle w:val="Heading2"/>
        <w:ind w:left="575"/>
        <w:rPr>
          <w:rFonts w:ascii="Arial" w:hAnsi="Arial" w:cs="Arial"/>
        </w:rPr>
      </w:pPr>
      <w:bookmarkStart w:id="54" w:name="_Toc96858968"/>
      <w:r w:rsidRPr="00870C63">
        <w:rPr>
          <w:rFonts w:ascii="Arial" w:hAnsi="Arial" w:cs="Arial"/>
        </w:rPr>
        <w:t xml:space="preserve">1. </w:t>
      </w:r>
      <w:r w:rsidRPr="00870C63">
        <w:rPr>
          <w:rFonts w:ascii="Arial" w:hAnsi="Arial" w:cs="Arial"/>
          <w:i/>
        </w:rPr>
        <w:t>Criteria</w:t>
      </w:r>
      <w:bookmarkEnd w:id="54"/>
      <w:r w:rsidRPr="00870C63">
        <w:rPr>
          <w:rFonts w:ascii="Arial" w:hAnsi="Arial" w:cs="Arial"/>
          <w:i/>
        </w:rPr>
        <w:t xml:space="preserve"> </w:t>
      </w:r>
    </w:p>
    <w:p w14:paraId="26DEA618" w14:textId="77777777" w:rsidR="00DF073E" w:rsidRPr="00870C63" w:rsidRDefault="00DF073E" w:rsidP="00DF073E">
      <w:pPr>
        <w:autoSpaceDE w:val="0"/>
        <w:autoSpaceDN w:val="0"/>
        <w:adjustRightInd w:val="0"/>
        <w:ind w:left="360"/>
        <w:rPr>
          <w:rFonts w:ascii="Arial" w:hAnsi="Arial" w:cs="Arial"/>
          <w:color w:val="2E74B5" w:themeColor="accent5" w:themeShade="BF"/>
        </w:rPr>
      </w:pPr>
    </w:p>
    <w:p w14:paraId="43C037C1" w14:textId="77777777" w:rsidR="00A35AC1" w:rsidRPr="00870C63" w:rsidRDefault="00A35AC1" w:rsidP="00A35AC1">
      <w:pPr>
        <w:widowControl w:val="0"/>
        <w:ind w:left="360"/>
        <w:jc w:val="both"/>
        <w:rPr>
          <w:rFonts w:ascii="Arial" w:hAnsi="Arial" w:cs="Arial"/>
        </w:rPr>
      </w:pPr>
      <w:r w:rsidRPr="00870C63">
        <w:rPr>
          <w:rFonts w:ascii="Arial" w:hAnsi="Arial" w:cs="Arial"/>
          <w:color w:val="auto"/>
        </w:rPr>
        <w:t>Application materials must address all components of this NOFO and demonstrate both a need for the program and an ability to successfully implement the program. Reviewers will score applications based on completeness, clear and detailed responses to program narrative questions</w:t>
      </w:r>
      <w:r w:rsidRPr="00870C63">
        <w:rPr>
          <w:rFonts w:ascii="Arial" w:hAnsi="Arial" w:cs="Arial"/>
        </w:rPr>
        <w:t xml:space="preserve">, and inclusion of all mandatory program elements as well as past performance history and/or financial standing with ICJIA. The applicant must demonstrate that costs are reasonable, necessary, and allowable. </w:t>
      </w:r>
    </w:p>
    <w:p w14:paraId="4027B4AA" w14:textId="77777777" w:rsidR="00A35AC1" w:rsidRPr="00870C63" w:rsidRDefault="00A35AC1" w:rsidP="00A35AC1">
      <w:pPr>
        <w:widowControl w:val="0"/>
        <w:jc w:val="both"/>
        <w:rPr>
          <w:rFonts w:ascii="Arial" w:hAnsi="Arial" w:cs="Arial"/>
        </w:rPr>
      </w:pPr>
    </w:p>
    <w:p w14:paraId="4E4AB785" w14:textId="77777777" w:rsidR="00A35AC1" w:rsidRPr="00870C63" w:rsidRDefault="00A35AC1" w:rsidP="00A35AC1">
      <w:pPr>
        <w:widowControl w:val="0"/>
        <w:ind w:left="360"/>
        <w:jc w:val="both"/>
        <w:rPr>
          <w:rFonts w:ascii="Arial" w:hAnsi="Arial" w:cs="Arial"/>
          <w:color w:val="2E74B5" w:themeColor="accent5" w:themeShade="BF"/>
        </w:rPr>
      </w:pPr>
      <w:r w:rsidRPr="00870C63">
        <w:rPr>
          <w:rFonts w:ascii="Arial" w:hAnsi="Arial" w:cs="Arial"/>
        </w:rPr>
        <w:t xml:space="preserve">The total number of points available is </w:t>
      </w:r>
      <w:r w:rsidRPr="00870C63">
        <w:rPr>
          <w:rFonts w:ascii="Arial" w:hAnsi="Arial" w:cs="Arial"/>
          <w:color w:val="auto"/>
        </w:rPr>
        <w:t xml:space="preserve">100. </w:t>
      </w:r>
    </w:p>
    <w:p w14:paraId="236F5A63" w14:textId="77777777" w:rsidR="00A35AC1" w:rsidRPr="00870C63" w:rsidRDefault="00A35AC1" w:rsidP="00A35AC1">
      <w:pPr>
        <w:widowControl w:val="0"/>
        <w:ind w:left="360"/>
        <w:jc w:val="both"/>
        <w:rPr>
          <w:rFonts w:ascii="Arial" w:hAnsi="Arial" w:cs="Arial"/>
          <w:color w:val="FF0000"/>
        </w:rPr>
      </w:pP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1"/>
        <w:gridCol w:w="1763"/>
      </w:tblGrid>
      <w:tr w:rsidR="00256589" w:rsidRPr="00870C63" w14:paraId="11F41DC0" w14:textId="77777777" w:rsidTr="00256589">
        <w:tc>
          <w:tcPr>
            <w:tcW w:w="7491"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vAlign w:val="center"/>
          </w:tcPr>
          <w:p w14:paraId="38E10963" w14:textId="09BC5367" w:rsidR="00256589" w:rsidRPr="00870C63" w:rsidRDefault="00256589" w:rsidP="00C8626F">
            <w:pPr>
              <w:widowControl w:val="0"/>
              <w:jc w:val="center"/>
              <w:rPr>
                <w:rFonts w:ascii="Arial" w:hAnsi="Arial" w:cs="Arial"/>
                <w:b/>
                <w:snapToGrid w:val="0"/>
                <w:color w:val="auto"/>
              </w:rPr>
            </w:pPr>
            <w:r w:rsidRPr="00870C63">
              <w:rPr>
                <w:rFonts w:ascii="Arial" w:hAnsi="Arial" w:cs="Arial"/>
                <w:b/>
                <w:i/>
                <w:snapToGrid w:val="0"/>
                <w:color w:val="auto"/>
              </w:rPr>
              <w:br w:type="page"/>
            </w:r>
            <w:r w:rsidRPr="00870C63">
              <w:rPr>
                <w:rFonts w:ascii="Arial" w:hAnsi="Arial" w:cs="Arial"/>
                <w:b/>
                <w:snapToGrid w:val="0"/>
                <w:color w:val="auto"/>
              </w:rPr>
              <w:t>Scoring Criteria</w:t>
            </w:r>
          </w:p>
        </w:tc>
        <w:tc>
          <w:tcPr>
            <w:tcW w:w="1763"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2C31EA3E" w14:textId="77777777" w:rsidR="00256589" w:rsidRPr="00870C63" w:rsidRDefault="00256589" w:rsidP="00C8626F">
            <w:pPr>
              <w:widowControl w:val="0"/>
              <w:ind w:left="0"/>
              <w:rPr>
                <w:rFonts w:ascii="Arial" w:hAnsi="Arial" w:cs="Arial"/>
                <w:b/>
                <w:snapToGrid w:val="0"/>
                <w:color w:val="auto"/>
              </w:rPr>
            </w:pPr>
            <w:r w:rsidRPr="00870C63">
              <w:rPr>
                <w:rFonts w:ascii="Arial" w:hAnsi="Arial" w:cs="Arial"/>
                <w:b/>
                <w:snapToGrid w:val="0"/>
                <w:color w:val="auto"/>
              </w:rPr>
              <w:t>Possible Points</w:t>
            </w:r>
          </w:p>
        </w:tc>
      </w:tr>
      <w:tr w:rsidR="00A35AC1" w:rsidRPr="00870C63" w14:paraId="6D499C19" w14:textId="77777777" w:rsidTr="00256589">
        <w:tc>
          <w:tcPr>
            <w:tcW w:w="7491" w:type="dxa"/>
            <w:tcBorders>
              <w:top w:val="thinThickLargeGap" w:sz="24" w:space="0" w:color="auto"/>
            </w:tcBorders>
            <w:shd w:val="clear" w:color="auto" w:fill="auto"/>
          </w:tcPr>
          <w:p w14:paraId="5D25FE54" w14:textId="77777777" w:rsidR="00A35AC1" w:rsidRPr="00870C63" w:rsidRDefault="00A35AC1" w:rsidP="00C8626F">
            <w:pPr>
              <w:widowControl w:val="0"/>
              <w:ind w:left="0"/>
              <w:rPr>
                <w:rFonts w:ascii="Arial" w:hAnsi="Arial" w:cs="Arial"/>
                <w:snapToGrid w:val="0"/>
                <w:color w:val="auto"/>
              </w:rPr>
            </w:pPr>
            <w:r w:rsidRPr="00870C63">
              <w:rPr>
                <w:rFonts w:ascii="Arial" w:hAnsi="Arial" w:cs="Arial"/>
                <w:b/>
                <w:snapToGrid w:val="0"/>
                <w:color w:val="auto"/>
              </w:rPr>
              <w:t>Summary of the Program:</w:t>
            </w:r>
            <w:r w:rsidRPr="00870C63">
              <w:rPr>
                <w:rFonts w:ascii="Arial" w:hAnsi="Arial" w:cs="Arial"/>
                <w:snapToGrid w:val="0"/>
                <w:color w:val="auto"/>
              </w:rPr>
              <w:t xml:space="preserve"> </w:t>
            </w:r>
          </w:p>
        </w:tc>
        <w:tc>
          <w:tcPr>
            <w:tcW w:w="1763" w:type="dxa"/>
            <w:tcBorders>
              <w:top w:val="thinThickLargeGap" w:sz="24" w:space="0" w:color="auto"/>
            </w:tcBorders>
          </w:tcPr>
          <w:p w14:paraId="159AC378" w14:textId="7CA14238" w:rsidR="00A35AC1" w:rsidRPr="00870C63" w:rsidRDefault="00F3479E" w:rsidP="00C8626F">
            <w:pPr>
              <w:widowControl w:val="0"/>
              <w:jc w:val="center"/>
              <w:rPr>
                <w:rFonts w:ascii="Arial" w:hAnsi="Arial" w:cs="Arial"/>
                <w:b/>
                <w:snapToGrid w:val="0"/>
                <w:color w:val="auto"/>
              </w:rPr>
            </w:pPr>
            <w:r w:rsidRPr="00870C63">
              <w:rPr>
                <w:rFonts w:ascii="Arial" w:hAnsi="Arial" w:cs="Arial"/>
                <w:b/>
                <w:snapToGrid w:val="0"/>
                <w:color w:val="auto"/>
              </w:rPr>
              <w:t>15</w:t>
            </w:r>
          </w:p>
        </w:tc>
      </w:tr>
      <w:tr w:rsidR="00256589" w:rsidRPr="00870C63" w14:paraId="06435808" w14:textId="77777777" w:rsidTr="00256589">
        <w:tc>
          <w:tcPr>
            <w:tcW w:w="7491" w:type="dxa"/>
            <w:tcBorders>
              <w:top w:val="thinThickLargeGap" w:sz="24" w:space="0" w:color="auto"/>
            </w:tcBorders>
            <w:shd w:val="clear" w:color="auto" w:fill="auto"/>
          </w:tcPr>
          <w:p w14:paraId="72D5B6DC" w14:textId="37A59C49" w:rsidR="00256589" w:rsidRPr="00870C63" w:rsidRDefault="00256589" w:rsidP="00256589">
            <w:pPr>
              <w:widowControl w:val="0"/>
              <w:ind w:left="0"/>
              <w:rPr>
                <w:rFonts w:ascii="Arial" w:hAnsi="Arial" w:cs="Arial"/>
                <w:snapToGrid w:val="0"/>
                <w:color w:val="auto"/>
              </w:rPr>
            </w:pPr>
            <w:r w:rsidRPr="00870C63">
              <w:rPr>
                <w:rFonts w:ascii="Arial" w:hAnsi="Arial" w:cs="Arial"/>
                <w:bCs/>
              </w:rPr>
              <w:t>Applicant provides a clear overview of the project, need for the project, area to be served, capacity to complete the project, and the projected numbers to be served within each program component.</w:t>
            </w:r>
          </w:p>
        </w:tc>
        <w:tc>
          <w:tcPr>
            <w:tcW w:w="1763" w:type="dxa"/>
            <w:tcBorders>
              <w:top w:val="thinThickLargeGap" w:sz="24" w:space="0" w:color="auto"/>
            </w:tcBorders>
            <w:shd w:val="clear" w:color="auto" w:fill="F2F2F2" w:themeFill="background1" w:themeFillShade="F2"/>
          </w:tcPr>
          <w:p w14:paraId="0BD50592" w14:textId="3575C9D4" w:rsidR="00256589" w:rsidRPr="00870C63" w:rsidRDefault="00256589" w:rsidP="00C8626F">
            <w:pPr>
              <w:widowControl w:val="0"/>
              <w:jc w:val="center"/>
              <w:rPr>
                <w:rFonts w:ascii="Arial" w:hAnsi="Arial" w:cs="Arial"/>
                <w:bCs/>
                <w:snapToGrid w:val="0"/>
                <w:color w:val="auto"/>
              </w:rPr>
            </w:pPr>
            <w:r w:rsidRPr="00870C63">
              <w:rPr>
                <w:rFonts w:ascii="Arial" w:hAnsi="Arial" w:cs="Arial"/>
                <w:bCs/>
                <w:snapToGrid w:val="0"/>
                <w:color w:val="auto"/>
              </w:rPr>
              <w:t>5</w:t>
            </w:r>
          </w:p>
        </w:tc>
      </w:tr>
      <w:tr w:rsidR="00256589" w:rsidRPr="00870C63" w14:paraId="4CB98EB7" w14:textId="77777777" w:rsidTr="00256589">
        <w:tc>
          <w:tcPr>
            <w:tcW w:w="7491" w:type="dxa"/>
            <w:tcBorders>
              <w:top w:val="thinThickLargeGap" w:sz="24" w:space="0" w:color="auto"/>
            </w:tcBorders>
            <w:shd w:val="clear" w:color="auto" w:fill="auto"/>
          </w:tcPr>
          <w:p w14:paraId="7BC7381D" w14:textId="77777777" w:rsidR="00256589" w:rsidRPr="00870C63" w:rsidRDefault="00256589" w:rsidP="00256589">
            <w:pPr>
              <w:ind w:left="0"/>
              <w:rPr>
                <w:rFonts w:ascii="Arial" w:hAnsi="Arial" w:cs="Arial"/>
                <w:bCs/>
              </w:rPr>
            </w:pPr>
            <w:r w:rsidRPr="00870C63">
              <w:rPr>
                <w:rFonts w:ascii="Arial" w:hAnsi="Arial" w:cs="Arial"/>
                <w:bCs/>
              </w:rPr>
              <w:lastRenderedPageBreak/>
              <w:t>The applicant describes the program’s achievements and successes to-date, including objectives that were met or exceeded.</w:t>
            </w:r>
            <w:r w:rsidRPr="00870C63">
              <w:rPr>
                <w:rFonts w:ascii="Arial" w:eastAsia="Calibri" w:hAnsi="Arial" w:cs="Arial"/>
                <w:bCs/>
                <w:iCs/>
              </w:rPr>
              <w:t xml:space="preserve"> </w:t>
            </w:r>
          </w:p>
          <w:p w14:paraId="28D38FB4" w14:textId="77777777" w:rsidR="00256589" w:rsidRPr="00870C63" w:rsidRDefault="00256589" w:rsidP="00256589">
            <w:pPr>
              <w:widowControl w:val="0"/>
              <w:rPr>
                <w:rFonts w:ascii="Arial" w:hAnsi="Arial" w:cs="Arial"/>
                <w:snapToGrid w:val="0"/>
                <w:color w:val="auto"/>
              </w:rPr>
            </w:pPr>
          </w:p>
        </w:tc>
        <w:tc>
          <w:tcPr>
            <w:tcW w:w="1763" w:type="dxa"/>
            <w:tcBorders>
              <w:top w:val="thinThickLargeGap" w:sz="24" w:space="0" w:color="auto"/>
            </w:tcBorders>
            <w:shd w:val="clear" w:color="auto" w:fill="F2F2F2" w:themeFill="background1" w:themeFillShade="F2"/>
          </w:tcPr>
          <w:p w14:paraId="573CA602" w14:textId="6FFA518B" w:rsidR="00256589" w:rsidRPr="00870C63" w:rsidRDefault="00256589" w:rsidP="00C8626F">
            <w:pPr>
              <w:widowControl w:val="0"/>
              <w:jc w:val="center"/>
              <w:rPr>
                <w:rFonts w:ascii="Arial" w:hAnsi="Arial" w:cs="Arial"/>
                <w:bCs/>
                <w:snapToGrid w:val="0"/>
                <w:color w:val="auto"/>
              </w:rPr>
            </w:pPr>
            <w:r w:rsidRPr="00870C63">
              <w:rPr>
                <w:rFonts w:ascii="Arial" w:hAnsi="Arial" w:cs="Arial"/>
                <w:bCs/>
                <w:snapToGrid w:val="0"/>
                <w:color w:val="auto"/>
              </w:rPr>
              <w:t>5</w:t>
            </w:r>
          </w:p>
        </w:tc>
      </w:tr>
      <w:tr w:rsidR="00256589" w:rsidRPr="00870C63" w14:paraId="35FE3A77" w14:textId="77777777" w:rsidTr="00256589">
        <w:tc>
          <w:tcPr>
            <w:tcW w:w="7491" w:type="dxa"/>
            <w:tcBorders>
              <w:top w:val="thinThickLargeGap" w:sz="24" w:space="0" w:color="auto"/>
            </w:tcBorders>
            <w:shd w:val="clear" w:color="auto" w:fill="auto"/>
          </w:tcPr>
          <w:p w14:paraId="0CFFB626" w14:textId="77777777" w:rsidR="00256589" w:rsidRPr="00870C63" w:rsidRDefault="00256589" w:rsidP="00256589">
            <w:pPr>
              <w:spacing w:line="256" w:lineRule="auto"/>
              <w:ind w:left="0"/>
              <w:rPr>
                <w:rFonts w:ascii="Arial" w:hAnsi="Arial" w:cs="Arial"/>
                <w:bCs/>
              </w:rPr>
            </w:pPr>
            <w:r w:rsidRPr="00870C63">
              <w:rPr>
                <w:rFonts w:ascii="Arial" w:hAnsi="Arial" w:cs="Arial"/>
                <w:bCs/>
              </w:rPr>
              <w:t xml:space="preserve">The applicant discusses each unmet program objective from SFY22 and include a description of barriers to service provision impacting the program’s ability to meet objectives, what steps were taken to overcome these barriers, and what additional resources may be needed. </w:t>
            </w:r>
            <w:r w:rsidRPr="00870C63">
              <w:rPr>
                <w:rFonts w:ascii="Arial" w:eastAsia="Calibri" w:hAnsi="Arial" w:cs="Arial"/>
                <w:bCs/>
                <w:iCs/>
              </w:rPr>
              <w:t xml:space="preserve"> </w:t>
            </w:r>
          </w:p>
          <w:p w14:paraId="559E9197" w14:textId="77777777" w:rsidR="00256589" w:rsidRPr="00870C63" w:rsidRDefault="00256589" w:rsidP="00256589">
            <w:pPr>
              <w:widowControl w:val="0"/>
              <w:rPr>
                <w:rFonts w:ascii="Arial" w:hAnsi="Arial" w:cs="Arial"/>
                <w:snapToGrid w:val="0"/>
                <w:color w:val="auto"/>
              </w:rPr>
            </w:pPr>
          </w:p>
        </w:tc>
        <w:tc>
          <w:tcPr>
            <w:tcW w:w="1763" w:type="dxa"/>
            <w:tcBorders>
              <w:top w:val="thinThickLargeGap" w:sz="24" w:space="0" w:color="auto"/>
            </w:tcBorders>
            <w:shd w:val="clear" w:color="auto" w:fill="F2F2F2" w:themeFill="background1" w:themeFillShade="F2"/>
          </w:tcPr>
          <w:p w14:paraId="3F443050" w14:textId="711729CB" w:rsidR="00256589" w:rsidRPr="00870C63" w:rsidRDefault="00256589" w:rsidP="00C8626F">
            <w:pPr>
              <w:widowControl w:val="0"/>
              <w:jc w:val="center"/>
              <w:rPr>
                <w:rFonts w:ascii="Arial" w:hAnsi="Arial" w:cs="Arial"/>
                <w:bCs/>
                <w:snapToGrid w:val="0"/>
                <w:color w:val="auto"/>
              </w:rPr>
            </w:pPr>
            <w:r w:rsidRPr="00870C63">
              <w:rPr>
                <w:rFonts w:ascii="Arial" w:hAnsi="Arial" w:cs="Arial"/>
                <w:bCs/>
                <w:snapToGrid w:val="0"/>
                <w:color w:val="auto"/>
              </w:rPr>
              <w:t>5</w:t>
            </w:r>
          </w:p>
        </w:tc>
      </w:tr>
      <w:tr w:rsidR="00A35AC1" w:rsidRPr="00870C63" w14:paraId="26F0F2AF" w14:textId="77777777" w:rsidTr="00256589">
        <w:tc>
          <w:tcPr>
            <w:tcW w:w="7491" w:type="dxa"/>
            <w:shd w:val="clear" w:color="auto" w:fill="auto"/>
          </w:tcPr>
          <w:p w14:paraId="6094E1E7" w14:textId="77777777" w:rsidR="00A35AC1" w:rsidRPr="00870C63" w:rsidRDefault="00A35AC1" w:rsidP="00C8626F">
            <w:pPr>
              <w:widowControl w:val="0"/>
              <w:ind w:left="0"/>
              <w:rPr>
                <w:rFonts w:ascii="Arial" w:hAnsi="Arial" w:cs="Arial"/>
                <w:b/>
                <w:snapToGrid w:val="0"/>
                <w:color w:val="auto"/>
              </w:rPr>
            </w:pPr>
            <w:r w:rsidRPr="00870C63">
              <w:rPr>
                <w:rFonts w:ascii="Arial" w:hAnsi="Arial" w:cs="Arial"/>
                <w:b/>
                <w:snapToGrid w:val="0"/>
                <w:color w:val="auto"/>
              </w:rPr>
              <w:t>Statement of the Problem:</w:t>
            </w:r>
          </w:p>
        </w:tc>
        <w:tc>
          <w:tcPr>
            <w:tcW w:w="1763" w:type="dxa"/>
          </w:tcPr>
          <w:p w14:paraId="4AAB4132" w14:textId="537A0204" w:rsidR="00A35AC1" w:rsidRPr="00870C63" w:rsidRDefault="00F3479E" w:rsidP="00C8626F">
            <w:pPr>
              <w:widowControl w:val="0"/>
              <w:jc w:val="center"/>
              <w:rPr>
                <w:rFonts w:ascii="Arial" w:hAnsi="Arial" w:cs="Arial"/>
                <w:b/>
                <w:snapToGrid w:val="0"/>
                <w:color w:val="auto"/>
              </w:rPr>
            </w:pPr>
            <w:r w:rsidRPr="00870C63">
              <w:rPr>
                <w:rFonts w:ascii="Arial" w:hAnsi="Arial" w:cs="Arial"/>
                <w:b/>
                <w:snapToGrid w:val="0"/>
                <w:color w:val="auto"/>
              </w:rPr>
              <w:t>15</w:t>
            </w:r>
          </w:p>
        </w:tc>
      </w:tr>
      <w:tr w:rsidR="00256589" w:rsidRPr="00870C63" w14:paraId="48C5A713" w14:textId="77777777" w:rsidTr="00256589">
        <w:tc>
          <w:tcPr>
            <w:tcW w:w="7491" w:type="dxa"/>
            <w:shd w:val="clear" w:color="auto" w:fill="auto"/>
          </w:tcPr>
          <w:p w14:paraId="441ED50C" w14:textId="69860F4D" w:rsidR="00256589" w:rsidRPr="00870C63" w:rsidRDefault="00256589" w:rsidP="00256589">
            <w:pPr>
              <w:widowControl w:val="0"/>
              <w:ind w:left="0"/>
              <w:rPr>
                <w:rFonts w:ascii="Arial" w:hAnsi="Arial" w:cs="Arial"/>
                <w:snapToGrid w:val="0"/>
                <w:color w:val="auto"/>
              </w:rPr>
            </w:pPr>
            <w:r w:rsidRPr="00870C63">
              <w:rPr>
                <w:rFonts w:ascii="Arial" w:hAnsi="Arial" w:cs="Arial"/>
              </w:rPr>
              <w:t>The applicant identifies the catchment/service area and includes a clear description and demographics of the community to be served (at the minimum, the service area should be a county).</w:t>
            </w:r>
          </w:p>
        </w:tc>
        <w:tc>
          <w:tcPr>
            <w:tcW w:w="1763" w:type="dxa"/>
            <w:shd w:val="clear" w:color="auto" w:fill="F2F2F2" w:themeFill="background1" w:themeFillShade="F2"/>
          </w:tcPr>
          <w:p w14:paraId="6DE01655" w14:textId="5A0694CD" w:rsidR="00256589" w:rsidRPr="00870C63" w:rsidRDefault="00256589" w:rsidP="00C8626F">
            <w:pPr>
              <w:widowControl w:val="0"/>
              <w:jc w:val="center"/>
              <w:rPr>
                <w:rFonts w:ascii="Arial" w:hAnsi="Arial" w:cs="Arial"/>
                <w:snapToGrid w:val="0"/>
                <w:color w:val="auto"/>
              </w:rPr>
            </w:pPr>
            <w:r w:rsidRPr="00870C63">
              <w:rPr>
                <w:rFonts w:ascii="Arial" w:hAnsi="Arial" w:cs="Arial"/>
                <w:snapToGrid w:val="0"/>
                <w:color w:val="auto"/>
              </w:rPr>
              <w:t>5</w:t>
            </w:r>
          </w:p>
        </w:tc>
      </w:tr>
      <w:tr w:rsidR="00256589" w:rsidRPr="00870C63" w14:paraId="1366DE66" w14:textId="77777777" w:rsidTr="00256589">
        <w:tc>
          <w:tcPr>
            <w:tcW w:w="7491" w:type="dxa"/>
            <w:shd w:val="clear" w:color="auto" w:fill="auto"/>
          </w:tcPr>
          <w:p w14:paraId="6E6D808D" w14:textId="62EB52CA" w:rsidR="00256589" w:rsidRPr="00870C63" w:rsidRDefault="00256589" w:rsidP="00256589">
            <w:pPr>
              <w:widowControl w:val="0"/>
              <w:ind w:left="0"/>
              <w:rPr>
                <w:rFonts w:ascii="Arial" w:hAnsi="Arial" w:cs="Arial"/>
                <w:snapToGrid w:val="0"/>
                <w:color w:val="auto"/>
              </w:rPr>
            </w:pPr>
            <w:r w:rsidRPr="00870C63">
              <w:rPr>
                <w:rFonts w:ascii="Arial" w:hAnsi="Arial" w:cs="Arial"/>
                <w:color w:val="auto"/>
              </w:rPr>
              <w:t xml:space="preserve">The applicant provides a clear and accurate picture of the need for the project within the catchment area, </w:t>
            </w:r>
            <w:bookmarkStart w:id="55" w:name="_Hlk96371389"/>
            <w:r w:rsidRPr="00870C63">
              <w:rPr>
                <w:rFonts w:ascii="Arial" w:hAnsi="Arial" w:cs="Arial"/>
                <w:color w:val="auto"/>
              </w:rPr>
              <w:t>including current trends or issues, service gaps or unmet needs in the community</w:t>
            </w:r>
            <w:bookmarkEnd w:id="55"/>
            <w:r w:rsidRPr="00870C63">
              <w:rPr>
                <w:rFonts w:ascii="Arial" w:hAnsi="Arial" w:cs="Arial"/>
                <w:color w:val="auto"/>
              </w:rPr>
              <w:t>.</w:t>
            </w:r>
          </w:p>
        </w:tc>
        <w:tc>
          <w:tcPr>
            <w:tcW w:w="1763" w:type="dxa"/>
            <w:shd w:val="clear" w:color="auto" w:fill="F2F2F2" w:themeFill="background1" w:themeFillShade="F2"/>
          </w:tcPr>
          <w:p w14:paraId="79E9A4DE" w14:textId="6AB49DDA" w:rsidR="00256589" w:rsidRPr="00870C63" w:rsidRDefault="00256589" w:rsidP="00C8626F">
            <w:pPr>
              <w:widowControl w:val="0"/>
              <w:jc w:val="center"/>
              <w:rPr>
                <w:rFonts w:ascii="Arial" w:hAnsi="Arial" w:cs="Arial"/>
                <w:snapToGrid w:val="0"/>
                <w:color w:val="auto"/>
              </w:rPr>
            </w:pPr>
            <w:r w:rsidRPr="00870C63">
              <w:rPr>
                <w:rFonts w:ascii="Arial" w:hAnsi="Arial" w:cs="Arial"/>
                <w:snapToGrid w:val="0"/>
                <w:color w:val="auto"/>
              </w:rPr>
              <w:t>10</w:t>
            </w:r>
          </w:p>
        </w:tc>
      </w:tr>
      <w:tr w:rsidR="00A35AC1" w:rsidRPr="00870C63" w14:paraId="363449F5" w14:textId="77777777" w:rsidTr="00256589">
        <w:tc>
          <w:tcPr>
            <w:tcW w:w="7491" w:type="dxa"/>
            <w:tcBorders>
              <w:bottom w:val="single" w:sz="4" w:space="0" w:color="auto"/>
            </w:tcBorders>
            <w:shd w:val="clear" w:color="auto" w:fill="auto"/>
          </w:tcPr>
          <w:p w14:paraId="0D31DD25" w14:textId="77777777" w:rsidR="00A35AC1" w:rsidRPr="00870C63" w:rsidRDefault="00A35AC1" w:rsidP="00C8626F">
            <w:pPr>
              <w:widowControl w:val="0"/>
              <w:ind w:left="0"/>
              <w:rPr>
                <w:rFonts w:ascii="Arial" w:hAnsi="Arial" w:cs="Arial"/>
                <w:snapToGrid w:val="0"/>
                <w:color w:val="auto"/>
              </w:rPr>
            </w:pPr>
            <w:r w:rsidRPr="00870C63">
              <w:rPr>
                <w:rFonts w:ascii="Arial" w:hAnsi="Arial" w:cs="Arial"/>
                <w:b/>
                <w:snapToGrid w:val="0"/>
                <w:color w:val="auto"/>
              </w:rPr>
              <w:t>Project Implementation:</w:t>
            </w:r>
          </w:p>
        </w:tc>
        <w:tc>
          <w:tcPr>
            <w:tcW w:w="1763" w:type="dxa"/>
            <w:tcBorders>
              <w:bottom w:val="single" w:sz="4" w:space="0" w:color="auto"/>
            </w:tcBorders>
          </w:tcPr>
          <w:p w14:paraId="4CFD8DC3" w14:textId="6B337DD0" w:rsidR="00A35AC1" w:rsidRPr="00870C63" w:rsidRDefault="00F3479E" w:rsidP="00C8626F">
            <w:pPr>
              <w:widowControl w:val="0"/>
              <w:jc w:val="center"/>
              <w:rPr>
                <w:rFonts w:ascii="Arial" w:hAnsi="Arial" w:cs="Arial"/>
                <w:b/>
                <w:snapToGrid w:val="0"/>
                <w:color w:val="auto"/>
              </w:rPr>
            </w:pPr>
            <w:r w:rsidRPr="00870C63">
              <w:rPr>
                <w:rFonts w:ascii="Arial" w:hAnsi="Arial" w:cs="Arial"/>
                <w:b/>
                <w:snapToGrid w:val="0"/>
                <w:color w:val="auto"/>
              </w:rPr>
              <w:t>45</w:t>
            </w:r>
          </w:p>
        </w:tc>
      </w:tr>
      <w:tr w:rsidR="00256589" w:rsidRPr="00870C63" w14:paraId="6FC5C057" w14:textId="77777777" w:rsidTr="00256589">
        <w:tc>
          <w:tcPr>
            <w:tcW w:w="7491" w:type="dxa"/>
            <w:tcBorders>
              <w:bottom w:val="single" w:sz="4" w:space="0" w:color="auto"/>
            </w:tcBorders>
            <w:shd w:val="clear" w:color="auto" w:fill="auto"/>
          </w:tcPr>
          <w:p w14:paraId="7541EB01" w14:textId="7CAC1C4E" w:rsidR="00256589" w:rsidRPr="00870C63" w:rsidRDefault="00256589" w:rsidP="00256589">
            <w:pPr>
              <w:widowControl w:val="0"/>
              <w:ind w:left="0"/>
              <w:rPr>
                <w:rFonts w:ascii="Arial" w:hAnsi="Arial" w:cs="Arial"/>
                <w:snapToGrid w:val="0"/>
                <w:color w:val="auto"/>
              </w:rPr>
            </w:pPr>
            <w:r w:rsidRPr="00870C63">
              <w:rPr>
                <w:rFonts w:ascii="Arial" w:hAnsi="Arial" w:cs="Arial"/>
              </w:rPr>
              <w:t xml:space="preserve">The applicant has listed their local Family Violence Coordinating Council members including their discipline, name, job title, and organization for each member. </w:t>
            </w:r>
          </w:p>
        </w:tc>
        <w:tc>
          <w:tcPr>
            <w:tcW w:w="1763" w:type="dxa"/>
            <w:tcBorders>
              <w:bottom w:val="single" w:sz="4" w:space="0" w:color="auto"/>
            </w:tcBorders>
            <w:shd w:val="clear" w:color="auto" w:fill="F2F2F2" w:themeFill="background1" w:themeFillShade="F2"/>
          </w:tcPr>
          <w:p w14:paraId="7CE17155" w14:textId="75EFC754" w:rsidR="00256589" w:rsidRPr="00870C63" w:rsidRDefault="00256589" w:rsidP="00C8626F">
            <w:pPr>
              <w:widowControl w:val="0"/>
              <w:jc w:val="center"/>
              <w:rPr>
                <w:rFonts w:ascii="Arial" w:hAnsi="Arial" w:cs="Arial"/>
                <w:snapToGrid w:val="0"/>
                <w:color w:val="auto"/>
              </w:rPr>
            </w:pPr>
            <w:r w:rsidRPr="00870C63">
              <w:rPr>
                <w:rFonts w:ascii="Arial" w:hAnsi="Arial" w:cs="Arial"/>
                <w:snapToGrid w:val="0"/>
                <w:color w:val="auto"/>
              </w:rPr>
              <w:t>5</w:t>
            </w:r>
          </w:p>
        </w:tc>
      </w:tr>
      <w:tr w:rsidR="00256589" w:rsidRPr="00870C63" w14:paraId="4E2218F7" w14:textId="77777777" w:rsidTr="00256589">
        <w:tc>
          <w:tcPr>
            <w:tcW w:w="7491" w:type="dxa"/>
            <w:tcBorders>
              <w:bottom w:val="single" w:sz="4" w:space="0" w:color="auto"/>
            </w:tcBorders>
            <w:shd w:val="clear" w:color="auto" w:fill="auto"/>
          </w:tcPr>
          <w:p w14:paraId="4D3DD285" w14:textId="5C6F5B12" w:rsidR="00256589" w:rsidRPr="00870C63" w:rsidRDefault="00256589" w:rsidP="00256589">
            <w:pPr>
              <w:widowControl w:val="0"/>
              <w:ind w:left="0"/>
              <w:rPr>
                <w:rFonts w:ascii="Arial" w:hAnsi="Arial" w:cs="Arial"/>
                <w:snapToGrid w:val="0"/>
                <w:color w:val="auto"/>
              </w:rPr>
            </w:pPr>
            <w:r w:rsidRPr="00870C63">
              <w:rPr>
                <w:rFonts w:ascii="Arial" w:hAnsi="Arial" w:cs="Arial"/>
              </w:rPr>
              <w:t>The applicant explains how they plan to engage members in disciplines that they do not currently have as active members</w:t>
            </w:r>
          </w:p>
        </w:tc>
        <w:tc>
          <w:tcPr>
            <w:tcW w:w="1763" w:type="dxa"/>
            <w:tcBorders>
              <w:bottom w:val="single" w:sz="4" w:space="0" w:color="auto"/>
            </w:tcBorders>
            <w:shd w:val="clear" w:color="auto" w:fill="F2F2F2" w:themeFill="background1" w:themeFillShade="F2"/>
          </w:tcPr>
          <w:p w14:paraId="57C22569" w14:textId="58B2387B" w:rsidR="00256589" w:rsidRPr="00870C63" w:rsidRDefault="00256589" w:rsidP="00C8626F">
            <w:pPr>
              <w:widowControl w:val="0"/>
              <w:jc w:val="center"/>
              <w:rPr>
                <w:rFonts w:ascii="Arial" w:hAnsi="Arial" w:cs="Arial"/>
                <w:snapToGrid w:val="0"/>
                <w:color w:val="auto"/>
              </w:rPr>
            </w:pPr>
            <w:r w:rsidRPr="00870C63">
              <w:rPr>
                <w:rFonts w:ascii="Arial" w:hAnsi="Arial" w:cs="Arial"/>
                <w:snapToGrid w:val="0"/>
                <w:color w:val="auto"/>
              </w:rPr>
              <w:t>5</w:t>
            </w:r>
          </w:p>
        </w:tc>
      </w:tr>
      <w:tr w:rsidR="00256589" w:rsidRPr="00870C63" w14:paraId="4F354EFE" w14:textId="77777777" w:rsidTr="00256589">
        <w:tc>
          <w:tcPr>
            <w:tcW w:w="7491" w:type="dxa"/>
            <w:tcBorders>
              <w:bottom w:val="single" w:sz="4" w:space="0" w:color="auto"/>
            </w:tcBorders>
            <w:shd w:val="clear" w:color="auto" w:fill="auto"/>
          </w:tcPr>
          <w:p w14:paraId="51BB5A7E" w14:textId="6EE6B287" w:rsidR="00256589" w:rsidRPr="00870C63" w:rsidRDefault="00256589" w:rsidP="00256589">
            <w:pPr>
              <w:widowControl w:val="0"/>
              <w:ind w:left="0"/>
              <w:rPr>
                <w:rFonts w:ascii="Arial" w:hAnsi="Arial" w:cs="Arial"/>
                <w:snapToGrid w:val="0"/>
                <w:color w:val="auto"/>
              </w:rPr>
            </w:pPr>
            <w:r w:rsidRPr="00870C63">
              <w:rPr>
                <w:rFonts w:ascii="Arial" w:hAnsi="Arial" w:cs="Arial"/>
              </w:rPr>
              <w:t>The applicant lists their committees and member agencies on each committee, including discussion about how often each committee convenes</w:t>
            </w:r>
            <w:r w:rsidR="00E6308B">
              <w:rPr>
                <w:rFonts w:ascii="Arial" w:hAnsi="Arial" w:cs="Arial"/>
              </w:rPr>
              <w:t xml:space="preserve">, </w:t>
            </w:r>
            <w:r w:rsidRPr="00870C63">
              <w:rPr>
                <w:rFonts w:ascii="Arial" w:hAnsi="Arial" w:cs="Arial"/>
              </w:rPr>
              <w:t>focus of the committee</w:t>
            </w:r>
            <w:r w:rsidR="00E6308B">
              <w:rPr>
                <w:rFonts w:ascii="Arial" w:hAnsi="Arial" w:cs="Arial"/>
              </w:rPr>
              <w:t>,</w:t>
            </w:r>
            <w:r w:rsidRPr="00870C63">
              <w:rPr>
                <w:rFonts w:ascii="Arial" w:hAnsi="Arial" w:cs="Arial"/>
              </w:rPr>
              <w:t xml:space="preserve"> and projects it will complete.</w:t>
            </w:r>
          </w:p>
        </w:tc>
        <w:tc>
          <w:tcPr>
            <w:tcW w:w="1763" w:type="dxa"/>
            <w:tcBorders>
              <w:bottom w:val="single" w:sz="4" w:space="0" w:color="auto"/>
            </w:tcBorders>
            <w:shd w:val="clear" w:color="auto" w:fill="F2F2F2" w:themeFill="background1" w:themeFillShade="F2"/>
          </w:tcPr>
          <w:p w14:paraId="1B8B6F30" w14:textId="1D9E7660" w:rsidR="00256589" w:rsidRPr="00870C63" w:rsidRDefault="00256589" w:rsidP="00C8626F">
            <w:pPr>
              <w:widowControl w:val="0"/>
              <w:jc w:val="center"/>
              <w:rPr>
                <w:rFonts w:ascii="Arial" w:hAnsi="Arial" w:cs="Arial"/>
                <w:snapToGrid w:val="0"/>
                <w:color w:val="auto"/>
              </w:rPr>
            </w:pPr>
            <w:r w:rsidRPr="00870C63">
              <w:rPr>
                <w:rFonts w:ascii="Arial" w:hAnsi="Arial" w:cs="Arial"/>
                <w:snapToGrid w:val="0"/>
                <w:color w:val="auto"/>
              </w:rPr>
              <w:t>5</w:t>
            </w:r>
          </w:p>
        </w:tc>
      </w:tr>
      <w:tr w:rsidR="00256589" w:rsidRPr="00870C63" w14:paraId="10093864" w14:textId="77777777" w:rsidTr="00256589">
        <w:tc>
          <w:tcPr>
            <w:tcW w:w="7491" w:type="dxa"/>
            <w:tcBorders>
              <w:bottom w:val="single" w:sz="4" w:space="0" w:color="auto"/>
            </w:tcBorders>
            <w:shd w:val="clear" w:color="auto" w:fill="auto"/>
          </w:tcPr>
          <w:p w14:paraId="47329BED" w14:textId="63CF2457" w:rsidR="00256589" w:rsidRPr="00870C63" w:rsidRDefault="00256589" w:rsidP="00256589">
            <w:pPr>
              <w:widowControl w:val="0"/>
              <w:ind w:left="0"/>
              <w:rPr>
                <w:rFonts w:ascii="Arial" w:hAnsi="Arial" w:cs="Arial"/>
                <w:snapToGrid w:val="0"/>
                <w:color w:val="auto"/>
              </w:rPr>
            </w:pPr>
            <w:r w:rsidRPr="00870C63">
              <w:rPr>
                <w:rFonts w:ascii="Arial" w:hAnsi="Arial" w:cs="Arial"/>
              </w:rPr>
              <w:t>The applicant discusses the process their council will use to recruit and re-engage members to their committees, including who is responsible for recruiting committee members.</w:t>
            </w:r>
          </w:p>
        </w:tc>
        <w:tc>
          <w:tcPr>
            <w:tcW w:w="1763" w:type="dxa"/>
            <w:tcBorders>
              <w:bottom w:val="single" w:sz="4" w:space="0" w:color="auto"/>
            </w:tcBorders>
            <w:shd w:val="clear" w:color="auto" w:fill="F2F2F2" w:themeFill="background1" w:themeFillShade="F2"/>
          </w:tcPr>
          <w:p w14:paraId="7B94A19F" w14:textId="77777777" w:rsidR="00256589" w:rsidRPr="00870C63" w:rsidRDefault="00256589" w:rsidP="00C8626F">
            <w:pPr>
              <w:widowControl w:val="0"/>
              <w:jc w:val="center"/>
              <w:rPr>
                <w:rFonts w:ascii="Arial" w:hAnsi="Arial" w:cs="Arial"/>
                <w:snapToGrid w:val="0"/>
                <w:color w:val="auto"/>
              </w:rPr>
            </w:pPr>
            <w:r w:rsidRPr="00870C63">
              <w:rPr>
                <w:rFonts w:ascii="Arial" w:hAnsi="Arial" w:cs="Arial"/>
                <w:snapToGrid w:val="0"/>
                <w:color w:val="auto"/>
              </w:rPr>
              <w:t>5</w:t>
            </w:r>
          </w:p>
        </w:tc>
      </w:tr>
      <w:tr w:rsidR="00256589" w:rsidRPr="00870C63" w14:paraId="3F1B2886" w14:textId="77777777" w:rsidTr="00256589">
        <w:tc>
          <w:tcPr>
            <w:tcW w:w="7491" w:type="dxa"/>
            <w:tcBorders>
              <w:bottom w:val="single" w:sz="4" w:space="0" w:color="auto"/>
            </w:tcBorders>
            <w:shd w:val="clear" w:color="auto" w:fill="auto"/>
          </w:tcPr>
          <w:p w14:paraId="3EFFAD8A" w14:textId="2CA8870A" w:rsidR="00256589" w:rsidRPr="00870C63" w:rsidRDefault="00256589" w:rsidP="00256589">
            <w:pPr>
              <w:widowControl w:val="0"/>
              <w:ind w:left="0"/>
              <w:rPr>
                <w:rFonts w:ascii="Arial" w:hAnsi="Arial" w:cs="Arial"/>
                <w:snapToGrid w:val="0"/>
                <w:color w:val="auto"/>
              </w:rPr>
            </w:pPr>
            <w:r w:rsidRPr="00870C63">
              <w:rPr>
                <w:rFonts w:ascii="Arial" w:hAnsi="Arial" w:cs="Arial"/>
              </w:rPr>
              <w:t xml:space="preserve">The applicant discusses potential topics and intended audiences for trainings their council will provide.  </w:t>
            </w:r>
          </w:p>
        </w:tc>
        <w:tc>
          <w:tcPr>
            <w:tcW w:w="1763" w:type="dxa"/>
            <w:tcBorders>
              <w:bottom w:val="single" w:sz="4" w:space="0" w:color="auto"/>
            </w:tcBorders>
            <w:shd w:val="clear" w:color="auto" w:fill="F2F2F2" w:themeFill="background1" w:themeFillShade="F2"/>
          </w:tcPr>
          <w:p w14:paraId="71B16FCE" w14:textId="42844972" w:rsidR="00256589" w:rsidRPr="00870C63" w:rsidRDefault="00256589" w:rsidP="00C8626F">
            <w:pPr>
              <w:widowControl w:val="0"/>
              <w:jc w:val="center"/>
              <w:rPr>
                <w:rFonts w:ascii="Arial" w:hAnsi="Arial" w:cs="Arial"/>
                <w:snapToGrid w:val="0"/>
                <w:color w:val="auto"/>
              </w:rPr>
            </w:pPr>
            <w:r w:rsidRPr="00870C63">
              <w:rPr>
                <w:rFonts w:ascii="Arial" w:hAnsi="Arial" w:cs="Arial"/>
                <w:snapToGrid w:val="0"/>
                <w:color w:val="auto"/>
              </w:rPr>
              <w:t>5</w:t>
            </w:r>
          </w:p>
        </w:tc>
      </w:tr>
      <w:tr w:rsidR="00256589" w:rsidRPr="00870C63" w14:paraId="031F5701" w14:textId="77777777" w:rsidTr="00256589">
        <w:tc>
          <w:tcPr>
            <w:tcW w:w="7491" w:type="dxa"/>
            <w:tcBorders>
              <w:bottom w:val="single" w:sz="4" w:space="0" w:color="auto"/>
            </w:tcBorders>
            <w:shd w:val="clear" w:color="auto" w:fill="auto"/>
          </w:tcPr>
          <w:p w14:paraId="48A7B09C" w14:textId="54560300" w:rsidR="00256589" w:rsidRPr="00870C63" w:rsidRDefault="00256589" w:rsidP="00256589">
            <w:pPr>
              <w:widowControl w:val="0"/>
              <w:ind w:left="0"/>
              <w:rPr>
                <w:rFonts w:ascii="Arial" w:hAnsi="Arial" w:cs="Arial"/>
                <w:snapToGrid w:val="0"/>
                <w:color w:val="auto"/>
              </w:rPr>
            </w:pPr>
            <w:r w:rsidRPr="00870C63">
              <w:rPr>
                <w:rFonts w:ascii="Arial" w:hAnsi="Arial" w:cs="Arial"/>
              </w:rPr>
              <w:t>The applicant describes their plan to follow-up with attendees of trainings, including who is responsible for follow-up.</w:t>
            </w:r>
          </w:p>
        </w:tc>
        <w:tc>
          <w:tcPr>
            <w:tcW w:w="1763" w:type="dxa"/>
            <w:tcBorders>
              <w:bottom w:val="single" w:sz="4" w:space="0" w:color="auto"/>
            </w:tcBorders>
            <w:shd w:val="clear" w:color="auto" w:fill="F2F2F2" w:themeFill="background1" w:themeFillShade="F2"/>
          </w:tcPr>
          <w:p w14:paraId="642F3C0B" w14:textId="3EC2EF59" w:rsidR="00256589" w:rsidRPr="00870C63" w:rsidRDefault="00256589" w:rsidP="00C8626F">
            <w:pPr>
              <w:widowControl w:val="0"/>
              <w:jc w:val="center"/>
              <w:rPr>
                <w:rFonts w:ascii="Arial" w:hAnsi="Arial" w:cs="Arial"/>
                <w:snapToGrid w:val="0"/>
                <w:color w:val="auto"/>
              </w:rPr>
            </w:pPr>
            <w:r w:rsidRPr="00870C63">
              <w:rPr>
                <w:rFonts w:ascii="Arial" w:hAnsi="Arial" w:cs="Arial"/>
                <w:snapToGrid w:val="0"/>
                <w:color w:val="auto"/>
              </w:rPr>
              <w:t>5</w:t>
            </w:r>
          </w:p>
        </w:tc>
      </w:tr>
      <w:tr w:rsidR="00256589" w:rsidRPr="00870C63" w14:paraId="343B5BB8" w14:textId="77777777" w:rsidTr="00256589">
        <w:tc>
          <w:tcPr>
            <w:tcW w:w="7491" w:type="dxa"/>
            <w:tcBorders>
              <w:bottom w:val="single" w:sz="4" w:space="0" w:color="auto"/>
            </w:tcBorders>
            <w:shd w:val="clear" w:color="auto" w:fill="auto"/>
          </w:tcPr>
          <w:p w14:paraId="37FD9187" w14:textId="4FA0E1D9" w:rsidR="00256589" w:rsidRPr="00870C63" w:rsidRDefault="00256589" w:rsidP="00256589">
            <w:pPr>
              <w:widowControl w:val="0"/>
              <w:ind w:left="0"/>
              <w:rPr>
                <w:rFonts w:ascii="Arial" w:hAnsi="Arial" w:cs="Arial"/>
                <w:snapToGrid w:val="0"/>
                <w:color w:val="auto"/>
              </w:rPr>
            </w:pPr>
            <w:r w:rsidRPr="00870C63">
              <w:rPr>
                <w:rFonts w:ascii="Arial" w:hAnsi="Arial" w:cs="Arial"/>
              </w:rPr>
              <w:t>The applicant describes how evaluation results from council trainings are used.</w:t>
            </w:r>
          </w:p>
        </w:tc>
        <w:tc>
          <w:tcPr>
            <w:tcW w:w="1763" w:type="dxa"/>
            <w:tcBorders>
              <w:bottom w:val="single" w:sz="4" w:space="0" w:color="auto"/>
            </w:tcBorders>
            <w:shd w:val="clear" w:color="auto" w:fill="F2F2F2" w:themeFill="background1" w:themeFillShade="F2"/>
          </w:tcPr>
          <w:p w14:paraId="15C4A6B0" w14:textId="57650EA2" w:rsidR="00256589" w:rsidRPr="00870C63" w:rsidRDefault="00256589" w:rsidP="00C8626F">
            <w:pPr>
              <w:widowControl w:val="0"/>
              <w:jc w:val="center"/>
              <w:rPr>
                <w:rFonts w:ascii="Arial" w:hAnsi="Arial" w:cs="Arial"/>
                <w:snapToGrid w:val="0"/>
                <w:color w:val="auto"/>
              </w:rPr>
            </w:pPr>
            <w:r w:rsidRPr="00870C63">
              <w:rPr>
                <w:rFonts w:ascii="Arial" w:hAnsi="Arial" w:cs="Arial"/>
                <w:snapToGrid w:val="0"/>
                <w:color w:val="auto"/>
              </w:rPr>
              <w:t>5</w:t>
            </w:r>
          </w:p>
        </w:tc>
      </w:tr>
      <w:tr w:rsidR="00256589" w:rsidRPr="00870C63" w14:paraId="5C378B05" w14:textId="77777777" w:rsidTr="00256589">
        <w:tc>
          <w:tcPr>
            <w:tcW w:w="7491" w:type="dxa"/>
            <w:tcBorders>
              <w:bottom w:val="single" w:sz="4" w:space="0" w:color="auto"/>
            </w:tcBorders>
            <w:shd w:val="clear" w:color="auto" w:fill="auto"/>
          </w:tcPr>
          <w:p w14:paraId="758F1F3F" w14:textId="03036345" w:rsidR="00256589" w:rsidRPr="00870C63" w:rsidRDefault="00256589" w:rsidP="00256589">
            <w:pPr>
              <w:widowControl w:val="0"/>
              <w:ind w:left="0"/>
              <w:rPr>
                <w:rFonts w:ascii="Arial" w:hAnsi="Arial" w:cs="Arial"/>
                <w:snapToGrid w:val="0"/>
                <w:color w:val="auto"/>
              </w:rPr>
            </w:pPr>
            <w:r w:rsidRPr="00870C63">
              <w:rPr>
                <w:rFonts w:ascii="Arial" w:hAnsi="Arial" w:cs="Arial"/>
              </w:rPr>
              <w:t>The applicant discusses their process of sharing and distributing resources, including who is responsible for sharing and distributing resources and information.</w:t>
            </w:r>
          </w:p>
        </w:tc>
        <w:tc>
          <w:tcPr>
            <w:tcW w:w="1763" w:type="dxa"/>
            <w:tcBorders>
              <w:bottom w:val="single" w:sz="4" w:space="0" w:color="auto"/>
            </w:tcBorders>
            <w:shd w:val="clear" w:color="auto" w:fill="F2F2F2" w:themeFill="background1" w:themeFillShade="F2"/>
          </w:tcPr>
          <w:p w14:paraId="0EAE9FDD" w14:textId="5AEF4CDE" w:rsidR="00256589" w:rsidRPr="00870C63" w:rsidRDefault="00256589" w:rsidP="00C8626F">
            <w:pPr>
              <w:widowControl w:val="0"/>
              <w:jc w:val="center"/>
              <w:rPr>
                <w:rFonts w:ascii="Arial" w:hAnsi="Arial" w:cs="Arial"/>
                <w:snapToGrid w:val="0"/>
                <w:color w:val="auto"/>
              </w:rPr>
            </w:pPr>
            <w:r w:rsidRPr="00870C63">
              <w:rPr>
                <w:rFonts w:ascii="Arial" w:hAnsi="Arial" w:cs="Arial"/>
                <w:snapToGrid w:val="0"/>
                <w:color w:val="auto"/>
              </w:rPr>
              <w:t>5</w:t>
            </w:r>
          </w:p>
        </w:tc>
      </w:tr>
      <w:tr w:rsidR="00256589" w:rsidRPr="00870C63" w14:paraId="1CE529FF" w14:textId="77777777" w:rsidTr="00256589">
        <w:tc>
          <w:tcPr>
            <w:tcW w:w="7491" w:type="dxa"/>
            <w:tcBorders>
              <w:bottom w:val="single" w:sz="4" w:space="0" w:color="auto"/>
            </w:tcBorders>
            <w:shd w:val="clear" w:color="auto" w:fill="auto"/>
          </w:tcPr>
          <w:p w14:paraId="49CB23D3" w14:textId="1C8CF801" w:rsidR="00256589" w:rsidRPr="00870C63" w:rsidRDefault="00256589" w:rsidP="00256589">
            <w:pPr>
              <w:widowControl w:val="0"/>
              <w:ind w:left="0"/>
              <w:rPr>
                <w:rFonts w:ascii="Arial" w:hAnsi="Arial" w:cs="Arial"/>
                <w:snapToGrid w:val="0"/>
                <w:color w:val="auto"/>
              </w:rPr>
            </w:pPr>
            <w:r w:rsidRPr="00870C63">
              <w:rPr>
                <w:rFonts w:ascii="Arial" w:hAnsi="Arial" w:cs="Arial"/>
              </w:rPr>
              <w:t xml:space="preserve">The applicant completes the Implementation Schedule reflecting a realistic projection of how the program will proceed and the staff responsible for each task. </w:t>
            </w:r>
          </w:p>
        </w:tc>
        <w:tc>
          <w:tcPr>
            <w:tcW w:w="1763" w:type="dxa"/>
            <w:tcBorders>
              <w:bottom w:val="single" w:sz="4" w:space="0" w:color="auto"/>
            </w:tcBorders>
            <w:shd w:val="clear" w:color="auto" w:fill="F2F2F2" w:themeFill="background1" w:themeFillShade="F2"/>
          </w:tcPr>
          <w:p w14:paraId="112A3FFB" w14:textId="2964CFB2" w:rsidR="00256589" w:rsidRPr="00870C63" w:rsidRDefault="00256589" w:rsidP="00C8626F">
            <w:pPr>
              <w:widowControl w:val="0"/>
              <w:jc w:val="center"/>
              <w:rPr>
                <w:rFonts w:ascii="Arial" w:hAnsi="Arial" w:cs="Arial"/>
                <w:snapToGrid w:val="0"/>
                <w:color w:val="auto"/>
              </w:rPr>
            </w:pPr>
            <w:r w:rsidRPr="00870C63">
              <w:rPr>
                <w:rFonts w:ascii="Arial" w:hAnsi="Arial" w:cs="Arial"/>
                <w:snapToGrid w:val="0"/>
                <w:color w:val="auto"/>
              </w:rPr>
              <w:t>5</w:t>
            </w:r>
          </w:p>
        </w:tc>
      </w:tr>
      <w:tr w:rsidR="00A35AC1" w:rsidRPr="00870C63" w14:paraId="4DD5ABFF" w14:textId="77777777" w:rsidTr="00256589">
        <w:tc>
          <w:tcPr>
            <w:tcW w:w="7491" w:type="dxa"/>
            <w:tcBorders>
              <w:bottom w:val="single" w:sz="4" w:space="0" w:color="auto"/>
            </w:tcBorders>
            <w:shd w:val="clear" w:color="auto" w:fill="auto"/>
          </w:tcPr>
          <w:p w14:paraId="64596F25" w14:textId="77777777" w:rsidR="00A35AC1" w:rsidRPr="00870C63" w:rsidRDefault="00A35AC1" w:rsidP="00C8626F">
            <w:pPr>
              <w:widowControl w:val="0"/>
              <w:ind w:left="0"/>
              <w:rPr>
                <w:rFonts w:ascii="Arial" w:hAnsi="Arial" w:cs="Arial"/>
                <w:b/>
                <w:snapToGrid w:val="0"/>
                <w:color w:val="auto"/>
              </w:rPr>
            </w:pPr>
            <w:r w:rsidRPr="00870C63">
              <w:rPr>
                <w:rFonts w:ascii="Arial" w:hAnsi="Arial" w:cs="Arial"/>
                <w:b/>
                <w:snapToGrid w:val="0"/>
                <w:color w:val="auto"/>
              </w:rPr>
              <w:t>Project Management:</w:t>
            </w:r>
          </w:p>
        </w:tc>
        <w:tc>
          <w:tcPr>
            <w:tcW w:w="1763" w:type="dxa"/>
            <w:tcBorders>
              <w:bottom w:val="single" w:sz="4" w:space="0" w:color="auto"/>
            </w:tcBorders>
          </w:tcPr>
          <w:p w14:paraId="5609B79B" w14:textId="49E88531" w:rsidR="00A35AC1" w:rsidRPr="00870C63" w:rsidRDefault="00F3479E" w:rsidP="00C8626F">
            <w:pPr>
              <w:widowControl w:val="0"/>
              <w:jc w:val="center"/>
              <w:rPr>
                <w:rFonts w:ascii="Arial" w:hAnsi="Arial" w:cs="Arial"/>
                <w:b/>
                <w:snapToGrid w:val="0"/>
                <w:color w:val="auto"/>
              </w:rPr>
            </w:pPr>
            <w:r w:rsidRPr="00870C63">
              <w:rPr>
                <w:rFonts w:ascii="Arial" w:hAnsi="Arial" w:cs="Arial"/>
                <w:b/>
                <w:snapToGrid w:val="0"/>
                <w:color w:val="auto"/>
              </w:rPr>
              <w:t>10</w:t>
            </w:r>
          </w:p>
        </w:tc>
      </w:tr>
      <w:tr w:rsidR="00256589" w:rsidRPr="00870C63" w14:paraId="17EA5BCA" w14:textId="77777777" w:rsidTr="00256589">
        <w:tc>
          <w:tcPr>
            <w:tcW w:w="7491" w:type="dxa"/>
            <w:tcBorders>
              <w:bottom w:val="single" w:sz="4" w:space="0" w:color="auto"/>
            </w:tcBorders>
            <w:shd w:val="clear" w:color="auto" w:fill="auto"/>
          </w:tcPr>
          <w:p w14:paraId="00703F9F" w14:textId="0F0FDB86" w:rsidR="00256589" w:rsidRPr="00870C63" w:rsidRDefault="00256589" w:rsidP="00256589">
            <w:pPr>
              <w:widowControl w:val="0"/>
              <w:ind w:left="0"/>
              <w:rPr>
                <w:rFonts w:ascii="Arial" w:hAnsi="Arial" w:cs="Arial"/>
                <w:b/>
                <w:snapToGrid w:val="0"/>
                <w:color w:val="auto"/>
              </w:rPr>
            </w:pPr>
            <w:r w:rsidRPr="00870C63">
              <w:rPr>
                <w:rFonts w:ascii="Arial" w:hAnsi="Arial" w:cs="Arial"/>
              </w:rPr>
              <w:t>The applicant provides convincing evidence their</w:t>
            </w:r>
            <w:r w:rsidR="00E6308B">
              <w:rPr>
                <w:rFonts w:ascii="Arial" w:hAnsi="Arial" w:cs="Arial"/>
              </w:rPr>
              <w:t xml:space="preserve"> agency</w:t>
            </w:r>
            <w:r w:rsidRPr="00870C63">
              <w:rPr>
                <w:rFonts w:ascii="Arial" w:hAnsi="Arial" w:cs="Arial"/>
              </w:rPr>
              <w:t xml:space="preserve"> </w:t>
            </w:r>
            <w:proofErr w:type="gramStart"/>
            <w:r w:rsidRPr="00870C63">
              <w:rPr>
                <w:rFonts w:ascii="Arial" w:hAnsi="Arial" w:cs="Arial"/>
              </w:rPr>
              <w:t>is capable of carrying</w:t>
            </w:r>
            <w:proofErr w:type="gramEnd"/>
            <w:r w:rsidRPr="00870C63">
              <w:rPr>
                <w:rFonts w:ascii="Arial" w:hAnsi="Arial" w:cs="Arial"/>
              </w:rPr>
              <w:t xml:space="preserve"> out the proposed program, including fiscal, </w:t>
            </w:r>
            <w:r w:rsidR="003A0831" w:rsidRPr="00870C63">
              <w:rPr>
                <w:rFonts w:ascii="Arial" w:hAnsi="Arial" w:cs="Arial"/>
              </w:rPr>
              <w:t>administrative,</w:t>
            </w:r>
            <w:r w:rsidRPr="00870C63">
              <w:rPr>
                <w:rFonts w:ascii="Arial" w:hAnsi="Arial" w:cs="Arial"/>
              </w:rPr>
              <w:t xml:space="preserve"> and programmatic ability to manage grant. This should include experience, staffing patterns</w:t>
            </w:r>
            <w:r w:rsidR="00E6308B">
              <w:rPr>
                <w:rFonts w:ascii="Arial" w:hAnsi="Arial" w:cs="Arial"/>
              </w:rPr>
              <w:t>,</w:t>
            </w:r>
            <w:r w:rsidRPr="00870C63">
              <w:rPr>
                <w:rFonts w:ascii="Arial" w:hAnsi="Arial" w:cs="Arial"/>
              </w:rPr>
              <w:t xml:space="preserve"> and qualifications to comply with GATA fiscal and administrative requirements. The </w:t>
            </w:r>
            <w:r w:rsidRPr="00870C63">
              <w:rPr>
                <w:rFonts w:ascii="Arial" w:hAnsi="Arial" w:cs="Arial"/>
              </w:rPr>
              <w:lastRenderedPageBreak/>
              <w:t>applicant highlights any recent changes in policies and procedures to improve fiscal, administrative</w:t>
            </w:r>
            <w:r w:rsidR="00E6308B">
              <w:rPr>
                <w:rFonts w:ascii="Arial" w:hAnsi="Arial" w:cs="Arial"/>
              </w:rPr>
              <w:t>,</w:t>
            </w:r>
            <w:r w:rsidRPr="00870C63">
              <w:rPr>
                <w:rFonts w:ascii="Arial" w:hAnsi="Arial" w:cs="Arial"/>
              </w:rPr>
              <w:t xml:space="preserve"> or programmatic capacity</w:t>
            </w:r>
            <w:r w:rsidRPr="00870C63">
              <w:rPr>
                <w:rFonts w:ascii="Arial" w:hAnsi="Arial" w:cs="Arial"/>
                <w:bCs/>
              </w:rPr>
              <w:t xml:space="preserve">.  </w:t>
            </w:r>
          </w:p>
        </w:tc>
        <w:tc>
          <w:tcPr>
            <w:tcW w:w="1763" w:type="dxa"/>
            <w:tcBorders>
              <w:bottom w:val="single" w:sz="4" w:space="0" w:color="auto"/>
            </w:tcBorders>
            <w:shd w:val="clear" w:color="auto" w:fill="F2F2F2" w:themeFill="background1" w:themeFillShade="F2"/>
          </w:tcPr>
          <w:p w14:paraId="6D455568" w14:textId="2E18BCED" w:rsidR="00256589" w:rsidRPr="00870C63" w:rsidRDefault="00256589" w:rsidP="00C8626F">
            <w:pPr>
              <w:widowControl w:val="0"/>
              <w:jc w:val="center"/>
              <w:rPr>
                <w:rFonts w:ascii="Arial" w:hAnsi="Arial" w:cs="Arial"/>
                <w:bCs/>
                <w:snapToGrid w:val="0"/>
                <w:color w:val="auto"/>
              </w:rPr>
            </w:pPr>
            <w:r w:rsidRPr="00870C63">
              <w:rPr>
                <w:rFonts w:ascii="Arial" w:hAnsi="Arial" w:cs="Arial"/>
                <w:bCs/>
                <w:snapToGrid w:val="0"/>
                <w:color w:val="auto"/>
              </w:rPr>
              <w:lastRenderedPageBreak/>
              <w:t>5</w:t>
            </w:r>
          </w:p>
        </w:tc>
      </w:tr>
      <w:tr w:rsidR="00256589" w:rsidRPr="00870C63" w14:paraId="0FF5B2B7" w14:textId="77777777" w:rsidTr="00256589">
        <w:tc>
          <w:tcPr>
            <w:tcW w:w="7491" w:type="dxa"/>
            <w:tcBorders>
              <w:bottom w:val="single" w:sz="4" w:space="0" w:color="auto"/>
            </w:tcBorders>
            <w:shd w:val="clear" w:color="auto" w:fill="auto"/>
          </w:tcPr>
          <w:p w14:paraId="0CAA8A82" w14:textId="251DCA09" w:rsidR="00256589" w:rsidRPr="00870C63" w:rsidRDefault="00256589" w:rsidP="00256589">
            <w:pPr>
              <w:widowControl w:val="0"/>
              <w:ind w:left="0"/>
              <w:rPr>
                <w:rFonts w:ascii="Arial" w:hAnsi="Arial" w:cs="Arial"/>
                <w:b/>
                <w:snapToGrid w:val="0"/>
                <w:color w:val="auto"/>
              </w:rPr>
            </w:pPr>
            <w:r w:rsidRPr="00870C63">
              <w:rPr>
                <w:rFonts w:ascii="Arial" w:hAnsi="Arial" w:cs="Arial"/>
                <w:color w:val="auto"/>
              </w:rPr>
              <w:t>The application includes a description of the applicant organization’s experience managing state and federal grants.</w:t>
            </w:r>
          </w:p>
        </w:tc>
        <w:tc>
          <w:tcPr>
            <w:tcW w:w="1763" w:type="dxa"/>
            <w:tcBorders>
              <w:bottom w:val="single" w:sz="4" w:space="0" w:color="auto"/>
            </w:tcBorders>
            <w:shd w:val="clear" w:color="auto" w:fill="F2F2F2" w:themeFill="background1" w:themeFillShade="F2"/>
          </w:tcPr>
          <w:p w14:paraId="05906815" w14:textId="18E4F3AB" w:rsidR="00256589" w:rsidRPr="00870C63" w:rsidRDefault="00256589" w:rsidP="00C8626F">
            <w:pPr>
              <w:widowControl w:val="0"/>
              <w:jc w:val="center"/>
              <w:rPr>
                <w:rFonts w:ascii="Arial" w:hAnsi="Arial" w:cs="Arial"/>
                <w:bCs/>
                <w:snapToGrid w:val="0"/>
                <w:color w:val="auto"/>
              </w:rPr>
            </w:pPr>
            <w:r w:rsidRPr="00870C63">
              <w:rPr>
                <w:rFonts w:ascii="Arial" w:hAnsi="Arial" w:cs="Arial"/>
                <w:bCs/>
                <w:snapToGrid w:val="0"/>
                <w:color w:val="auto"/>
              </w:rPr>
              <w:t>5</w:t>
            </w:r>
          </w:p>
        </w:tc>
      </w:tr>
      <w:tr w:rsidR="00A35AC1" w:rsidRPr="00870C63" w14:paraId="202518C8" w14:textId="77777777" w:rsidTr="00256589">
        <w:tc>
          <w:tcPr>
            <w:tcW w:w="7491" w:type="dxa"/>
            <w:tcBorders>
              <w:bottom w:val="single" w:sz="4" w:space="0" w:color="auto"/>
            </w:tcBorders>
            <w:shd w:val="clear" w:color="auto" w:fill="auto"/>
          </w:tcPr>
          <w:p w14:paraId="5FD5DC16" w14:textId="77777777" w:rsidR="00A35AC1" w:rsidRPr="00870C63" w:rsidRDefault="00A35AC1" w:rsidP="00C8626F">
            <w:pPr>
              <w:widowControl w:val="0"/>
              <w:ind w:left="0"/>
              <w:rPr>
                <w:rFonts w:ascii="Arial" w:hAnsi="Arial" w:cs="Arial"/>
                <w:snapToGrid w:val="0"/>
                <w:color w:val="auto"/>
              </w:rPr>
            </w:pPr>
            <w:r w:rsidRPr="00870C63">
              <w:rPr>
                <w:rFonts w:ascii="Arial" w:hAnsi="Arial" w:cs="Arial"/>
                <w:b/>
                <w:snapToGrid w:val="0"/>
                <w:color w:val="auto"/>
              </w:rPr>
              <w:t xml:space="preserve">Goals and Performance Metrics: </w:t>
            </w:r>
          </w:p>
        </w:tc>
        <w:tc>
          <w:tcPr>
            <w:tcW w:w="1763" w:type="dxa"/>
            <w:tcBorders>
              <w:bottom w:val="single" w:sz="4" w:space="0" w:color="auto"/>
            </w:tcBorders>
          </w:tcPr>
          <w:p w14:paraId="2A692E61" w14:textId="77777777" w:rsidR="00A35AC1" w:rsidRPr="00870C63" w:rsidRDefault="00A35AC1" w:rsidP="00C8626F">
            <w:pPr>
              <w:widowControl w:val="0"/>
              <w:jc w:val="center"/>
              <w:rPr>
                <w:rFonts w:ascii="Arial" w:hAnsi="Arial" w:cs="Arial"/>
                <w:b/>
                <w:snapToGrid w:val="0"/>
                <w:color w:val="auto"/>
              </w:rPr>
            </w:pPr>
            <w:r w:rsidRPr="00870C63">
              <w:rPr>
                <w:rFonts w:ascii="Arial" w:hAnsi="Arial" w:cs="Arial"/>
                <w:b/>
                <w:snapToGrid w:val="0"/>
                <w:color w:val="auto"/>
              </w:rPr>
              <w:t>10</w:t>
            </w:r>
          </w:p>
        </w:tc>
      </w:tr>
      <w:tr w:rsidR="00256589" w:rsidRPr="00870C63" w14:paraId="3DB1768D" w14:textId="77777777" w:rsidTr="00256589">
        <w:tc>
          <w:tcPr>
            <w:tcW w:w="7491" w:type="dxa"/>
            <w:tcBorders>
              <w:bottom w:val="single" w:sz="4" w:space="0" w:color="auto"/>
            </w:tcBorders>
            <w:shd w:val="clear" w:color="auto" w:fill="auto"/>
          </w:tcPr>
          <w:p w14:paraId="574B5A03" w14:textId="6F143BC5" w:rsidR="00256589" w:rsidRPr="00870C63" w:rsidRDefault="00256589" w:rsidP="00256589">
            <w:pPr>
              <w:widowControl w:val="0"/>
              <w:ind w:left="0"/>
              <w:rPr>
                <w:rFonts w:ascii="Arial" w:hAnsi="Arial" w:cs="Arial"/>
                <w:snapToGrid w:val="0"/>
                <w:color w:val="auto"/>
              </w:rPr>
            </w:pPr>
            <w:r w:rsidRPr="00870C63">
              <w:rPr>
                <w:rFonts w:ascii="Arial" w:hAnsi="Arial" w:cs="Arial"/>
                <w:bCs/>
                <w:snapToGrid w:val="0"/>
                <w:color w:val="auto"/>
              </w:rPr>
              <w:t>The applicant provides clear and realistic performance metrics.</w:t>
            </w:r>
          </w:p>
        </w:tc>
        <w:tc>
          <w:tcPr>
            <w:tcW w:w="1763" w:type="dxa"/>
            <w:tcBorders>
              <w:bottom w:val="single" w:sz="4" w:space="0" w:color="auto"/>
            </w:tcBorders>
            <w:shd w:val="clear" w:color="auto" w:fill="F2F2F2" w:themeFill="background1" w:themeFillShade="F2"/>
          </w:tcPr>
          <w:p w14:paraId="00C9182F" w14:textId="77777777" w:rsidR="00256589" w:rsidRPr="00870C63" w:rsidRDefault="00256589" w:rsidP="00C8626F">
            <w:pPr>
              <w:widowControl w:val="0"/>
              <w:jc w:val="center"/>
              <w:rPr>
                <w:rFonts w:ascii="Arial" w:hAnsi="Arial" w:cs="Arial"/>
                <w:snapToGrid w:val="0"/>
                <w:color w:val="auto"/>
              </w:rPr>
            </w:pPr>
            <w:r w:rsidRPr="00870C63">
              <w:rPr>
                <w:rFonts w:ascii="Arial" w:hAnsi="Arial" w:cs="Arial"/>
                <w:snapToGrid w:val="0"/>
                <w:color w:val="auto"/>
              </w:rPr>
              <w:t>10</w:t>
            </w:r>
          </w:p>
        </w:tc>
      </w:tr>
      <w:tr w:rsidR="00A35AC1" w:rsidRPr="00870C63" w14:paraId="03318092" w14:textId="77777777" w:rsidTr="00256589">
        <w:tc>
          <w:tcPr>
            <w:tcW w:w="7491" w:type="dxa"/>
            <w:shd w:val="clear" w:color="auto" w:fill="auto"/>
          </w:tcPr>
          <w:p w14:paraId="5C1DD0E5" w14:textId="77777777" w:rsidR="00A35AC1" w:rsidRPr="00870C63" w:rsidRDefault="00A35AC1" w:rsidP="00C8626F">
            <w:pPr>
              <w:widowControl w:val="0"/>
              <w:ind w:left="0"/>
              <w:rPr>
                <w:rFonts w:ascii="Arial" w:hAnsi="Arial" w:cs="Arial"/>
                <w:b/>
                <w:snapToGrid w:val="0"/>
                <w:color w:val="auto"/>
              </w:rPr>
            </w:pPr>
            <w:r w:rsidRPr="00870C63">
              <w:rPr>
                <w:rFonts w:ascii="Arial" w:hAnsi="Arial" w:cs="Arial"/>
                <w:b/>
                <w:snapToGrid w:val="0"/>
                <w:color w:val="auto"/>
              </w:rPr>
              <w:t>Budget Detail:</w:t>
            </w:r>
            <w:r w:rsidRPr="00870C63">
              <w:rPr>
                <w:rFonts w:ascii="Arial" w:hAnsi="Arial" w:cs="Arial"/>
                <w:snapToGrid w:val="0"/>
                <w:color w:val="auto"/>
              </w:rPr>
              <w:t xml:space="preserve"> </w:t>
            </w:r>
          </w:p>
        </w:tc>
        <w:tc>
          <w:tcPr>
            <w:tcW w:w="1763" w:type="dxa"/>
          </w:tcPr>
          <w:p w14:paraId="7EE3C60B" w14:textId="77777777" w:rsidR="00A35AC1" w:rsidRPr="00870C63" w:rsidRDefault="00A35AC1" w:rsidP="00C8626F">
            <w:pPr>
              <w:widowControl w:val="0"/>
              <w:jc w:val="center"/>
              <w:rPr>
                <w:rFonts w:ascii="Arial" w:hAnsi="Arial" w:cs="Arial"/>
                <w:b/>
                <w:snapToGrid w:val="0"/>
                <w:color w:val="auto"/>
              </w:rPr>
            </w:pPr>
            <w:r w:rsidRPr="00870C63">
              <w:rPr>
                <w:rFonts w:ascii="Arial" w:hAnsi="Arial" w:cs="Arial"/>
                <w:b/>
                <w:snapToGrid w:val="0"/>
                <w:color w:val="auto"/>
              </w:rPr>
              <w:t>5</w:t>
            </w:r>
          </w:p>
        </w:tc>
      </w:tr>
      <w:tr w:rsidR="00256589" w:rsidRPr="00870C63" w14:paraId="54712F28" w14:textId="77777777" w:rsidTr="00256589">
        <w:tc>
          <w:tcPr>
            <w:tcW w:w="7491" w:type="dxa"/>
            <w:shd w:val="clear" w:color="auto" w:fill="auto"/>
          </w:tcPr>
          <w:p w14:paraId="272B1070" w14:textId="02674C9D" w:rsidR="00256589" w:rsidRPr="00870C63" w:rsidRDefault="00256589" w:rsidP="00256589">
            <w:pPr>
              <w:widowControl w:val="0"/>
              <w:ind w:left="0"/>
              <w:rPr>
                <w:rFonts w:ascii="Arial" w:hAnsi="Arial" w:cs="Arial"/>
                <w:snapToGrid w:val="0"/>
                <w:color w:val="auto"/>
              </w:rPr>
            </w:pPr>
            <w:r w:rsidRPr="00870C63">
              <w:rPr>
                <w:rFonts w:ascii="Arial" w:hAnsi="Arial" w:cs="Arial"/>
                <w:snapToGrid w:val="0"/>
                <w:color w:val="auto"/>
              </w:rPr>
              <w:t>Budgeted items are cost-effective in relation to the proposed activities.</w:t>
            </w:r>
          </w:p>
        </w:tc>
        <w:tc>
          <w:tcPr>
            <w:tcW w:w="1763" w:type="dxa"/>
            <w:shd w:val="clear" w:color="auto" w:fill="F2F2F2" w:themeFill="background1" w:themeFillShade="F2"/>
          </w:tcPr>
          <w:p w14:paraId="3A22645E" w14:textId="77777777" w:rsidR="00256589" w:rsidRPr="00870C63" w:rsidRDefault="00256589" w:rsidP="00C8626F">
            <w:pPr>
              <w:widowControl w:val="0"/>
              <w:jc w:val="center"/>
              <w:rPr>
                <w:rFonts w:ascii="Arial" w:hAnsi="Arial" w:cs="Arial"/>
                <w:snapToGrid w:val="0"/>
                <w:color w:val="auto"/>
              </w:rPr>
            </w:pPr>
            <w:r w:rsidRPr="00870C63">
              <w:rPr>
                <w:rFonts w:ascii="Arial" w:hAnsi="Arial" w:cs="Arial"/>
                <w:snapToGrid w:val="0"/>
                <w:color w:val="auto"/>
              </w:rPr>
              <w:t>3</w:t>
            </w:r>
          </w:p>
        </w:tc>
      </w:tr>
      <w:tr w:rsidR="00256589" w:rsidRPr="00870C63" w14:paraId="269DBAAB" w14:textId="77777777" w:rsidTr="00256589">
        <w:trPr>
          <w:trHeight w:val="70"/>
        </w:trPr>
        <w:tc>
          <w:tcPr>
            <w:tcW w:w="7491" w:type="dxa"/>
            <w:shd w:val="clear" w:color="auto" w:fill="auto"/>
          </w:tcPr>
          <w:p w14:paraId="2C40B9EA" w14:textId="144F5D6A" w:rsidR="00256589" w:rsidRPr="00870C63" w:rsidRDefault="00256589" w:rsidP="00256589">
            <w:pPr>
              <w:widowControl w:val="0"/>
              <w:ind w:left="0"/>
              <w:rPr>
                <w:rFonts w:ascii="Arial" w:hAnsi="Arial" w:cs="Arial"/>
                <w:snapToGrid w:val="0"/>
                <w:color w:val="auto"/>
              </w:rPr>
            </w:pPr>
            <w:r w:rsidRPr="00870C63">
              <w:rPr>
                <w:rFonts w:ascii="Arial" w:hAnsi="Arial" w:cs="Arial"/>
                <w:snapToGrid w:val="0"/>
                <w:color w:val="auto"/>
              </w:rPr>
              <w:t>Narrative is complete for all line items, clearly detailing how the applicant arrived at and calculated the budget amounts.</w:t>
            </w:r>
          </w:p>
        </w:tc>
        <w:tc>
          <w:tcPr>
            <w:tcW w:w="1763" w:type="dxa"/>
            <w:shd w:val="clear" w:color="auto" w:fill="F2F2F2" w:themeFill="background1" w:themeFillShade="F2"/>
          </w:tcPr>
          <w:p w14:paraId="4A291F2C" w14:textId="77777777" w:rsidR="00256589" w:rsidRPr="00870C63" w:rsidRDefault="00256589" w:rsidP="00C8626F">
            <w:pPr>
              <w:widowControl w:val="0"/>
              <w:jc w:val="center"/>
              <w:rPr>
                <w:rFonts w:ascii="Arial" w:hAnsi="Arial" w:cs="Arial"/>
                <w:bCs/>
                <w:snapToGrid w:val="0"/>
                <w:color w:val="auto"/>
              </w:rPr>
            </w:pPr>
            <w:r w:rsidRPr="00870C63">
              <w:rPr>
                <w:rFonts w:ascii="Arial" w:hAnsi="Arial" w:cs="Arial"/>
                <w:bCs/>
                <w:snapToGrid w:val="0"/>
                <w:color w:val="auto"/>
              </w:rPr>
              <w:t>2</w:t>
            </w:r>
          </w:p>
        </w:tc>
      </w:tr>
      <w:tr w:rsidR="00A35AC1" w:rsidRPr="00870C63" w14:paraId="3BB00B8A" w14:textId="77777777" w:rsidTr="00256589">
        <w:tc>
          <w:tcPr>
            <w:tcW w:w="7491"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0C0F0A3E" w14:textId="77777777" w:rsidR="00A35AC1" w:rsidRPr="00870C63" w:rsidRDefault="00A35AC1" w:rsidP="00C8626F">
            <w:pPr>
              <w:widowControl w:val="0"/>
              <w:jc w:val="right"/>
              <w:rPr>
                <w:rFonts w:ascii="Arial" w:hAnsi="Arial" w:cs="Arial"/>
                <w:b/>
                <w:snapToGrid w:val="0"/>
                <w:color w:val="auto"/>
              </w:rPr>
            </w:pPr>
            <w:r w:rsidRPr="00870C63">
              <w:rPr>
                <w:rFonts w:ascii="Arial" w:hAnsi="Arial" w:cs="Arial"/>
                <w:b/>
                <w:snapToGrid w:val="0"/>
                <w:color w:val="auto"/>
              </w:rPr>
              <w:t xml:space="preserve">Total Possible Points </w:t>
            </w:r>
          </w:p>
        </w:tc>
        <w:tc>
          <w:tcPr>
            <w:tcW w:w="1763" w:type="dxa"/>
            <w:tcBorders>
              <w:top w:val="thinThickLargeGap" w:sz="24" w:space="0" w:color="auto"/>
              <w:left w:val="thinThickLargeGap" w:sz="24" w:space="0" w:color="auto"/>
              <w:bottom w:val="thinThickLargeGap" w:sz="24" w:space="0" w:color="auto"/>
              <w:right w:val="thinThickLargeGap" w:sz="24" w:space="0" w:color="auto"/>
            </w:tcBorders>
          </w:tcPr>
          <w:p w14:paraId="38089104" w14:textId="77777777" w:rsidR="00A35AC1" w:rsidRPr="00870C63" w:rsidRDefault="00A35AC1" w:rsidP="00C8626F">
            <w:pPr>
              <w:widowControl w:val="0"/>
              <w:jc w:val="center"/>
              <w:rPr>
                <w:rFonts w:ascii="Arial" w:hAnsi="Arial" w:cs="Arial"/>
                <w:b/>
                <w:snapToGrid w:val="0"/>
                <w:color w:val="auto"/>
              </w:rPr>
            </w:pPr>
            <w:r w:rsidRPr="00870C63">
              <w:rPr>
                <w:rFonts w:ascii="Arial" w:hAnsi="Arial" w:cs="Arial"/>
                <w:b/>
                <w:snapToGrid w:val="0"/>
                <w:color w:val="auto"/>
              </w:rPr>
              <w:t>100</w:t>
            </w:r>
          </w:p>
        </w:tc>
      </w:tr>
    </w:tbl>
    <w:p w14:paraId="6BB772BD" w14:textId="77777777" w:rsidR="00A35AC1" w:rsidRPr="00870C63" w:rsidRDefault="00A35AC1" w:rsidP="00A35AC1">
      <w:pPr>
        <w:autoSpaceDE w:val="0"/>
        <w:autoSpaceDN w:val="0"/>
        <w:adjustRightInd w:val="0"/>
        <w:ind w:left="360"/>
        <w:rPr>
          <w:rFonts w:ascii="Arial" w:hAnsi="Arial" w:cs="Arial"/>
        </w:rPr>
      </w:pPr>
    </w:p>
    <w:p w14:paraId="112F0F7C" w14:textId="77777777" w:rsidR="00DF073E" w:rsidRPr="00870C63" w:rsidRDefault="00DF073E" w:rsidP="00595EC0">
      <w:pPr>
        <w:pStyle w:val="Heading2"/>
        <w:ind w:left="575"/>
        <w:rPr>
          <w:rFonts w:ascii="Arial" w:hAnsi="Arial" w:cs="Arial"/>
        </w:rPr>
      </w:pPr>
      <w:bookmarkStart w:id="56" w:name="_Toc96858969"/>
      <w:bookmarkStart w:id="57" w:name="_Hlk22806995"/>
      <w:r w:rsidRPr="00870C63">
        <w:rPr>
          <w:rFonts w:ascii="Arial" w:hAnsi="Arial" w:cs="Arial"/>
        </w:rPr>
        <w:t xml:space="preserve">2. </w:t>
      </w:r>
      <w:r w:rsidRPr="00870C63">
        <w:rPr>
          <w:rFonts w:ascii="Arial" w:hAnsi="Arial" w:cs="Arial"/>
          <w:i/>
        </w:rPr>
        <w:t>Review and Selection Process</w:t>
      </w:r>
      <w:bookmarkEnd w:id="56"/>
    </w:p>
    <w:p w14:paraId="4551C3E9" w14:textId="77777777" w:rsidR="00DF073E" w:rsidRPr="00870C63" w:rsidRDefault="00DF073E" w:rsidP="00DF073E">
      <w:pPr>
        <w:autoSpaceDE w:val="0"/>
        <w:autoSpaceDN w:val="0"/>
        <w:adjustRightInd w:val="0"/>
        <w:ind w:left="360"/>
        <w:rPr>
          <w:rFonts w:ascii="Arial" w:hAnsi="Arial" w:cs="Arial"/>
        </w:rPr>
      </w:pPr>
    </w:p>
    <w:p w14:paraId="6CD59124" w14:textId="0B305422" w:rsidR="00DF073E" w:rsidRPr="00870C63" w:rsidRDefault="00DF073E" w:rsidP="00DF073E">
      <w:pPr>
        <w:ind w:left="360"/>
        <w:contextualSpacing/>
        <w:rPr>
          <w:rFonts w:ascii="Arial" w:hAnsi="Arial" w:cs="Arial"/>
        </w:rPr>
      </w:pPr>
      <w:r w:rsidRPr="00870C63">
        <w:rPr>
          <w:rFonts w:ascii="Arial" w:hAnsi="Arial" w:cs="Arial"/>
        </w:rPr>
        <w:t xml:space="preserve">All applications will be screened for completeness including GATA pre-qualification and ICQ submission for the current state fiscal year. Applications that are not complete will not be reviewed.  </w:t>
      </w:r>
    </w:p>
    <w:p w14:paraId="582E0791" w14:textId="77777777" w:rsidR="00DF073E" w:rsidRPr="00870C63" w:rsidRDefault="00DF073E" w:rsidP="00DF073E">
      <w:pPr>
        <w:ind w:left="0"/>
        <w:contextualSpacing/>
        <w:rPr>
          <w:rFonts w:ascii="Arial" w:hAnsi="Arial" w:cs="Arial"/>
        </w:rPr>
      </w:pPr>
    </w:p>
    <w:p w14:paraId="0DF84AE5" w14:textId="77777777" w:rsidR="00E96682" w:rsidRPr="00870C63" w:rsidRDefault="00E96682" w:rsidP="00E96682">
      <w:pPr>
        <w:ind w:left="360"/>
        <w:contextualSpacing/>
        <w:rPr>
          <w:rFonts w:ascii="Arial" w:hAnsi="Arial" w:cs="Arial"/>
        </w:rPr>
      </w:pPr>
      <w:r w:rsidRPr="00870C63">
        <w:rPr>
          <w:rFonts w:ascii="Arial" w:hAnsi="Arial" w:cs="Arial"/>
        </w:rPr>
        <w:t xml:space="preserve">Applications must receive an average score of 70 points for funding consideration. Funding recommendations will be based on an evaluation of compiled scores from the evaluation panels, as well as the incorporation of </w:t>
      </w:r>
      <w:proofErr w:type="gramStart"/>
      <w:r w:rsidRPr="00870C63">
        <w:rPr>
          <w:rFonts w:ascii="Arial" w:hAnsi="Arial" w:cs="Arial"/>
        </w:rPr>
        <w:t>all of</w:t>
      </w:r>
      <w:proofErr w:type="gramEnd"/>
      <w:r w:rsidRPr="00870C63">
        <w:rPr>
          <w:rFonts w:ascii="Arial" w:hAnsi="Arial" w:cs="Arial"/>
        </w:rPr>
        <w:t xml:space="preserve"> the program requirements. </w:t>
      </w:r>
    </w:p>
    <w:p w14:paraId="095DF01D" w14:textId="77777777" w:rsidR="00E96682" w:rsidRPr="00870C63" w:rsidRDefault="00E96682" w:rsidP="00E96682">
      <w:pPr>
        <w:ind w:left="0"/>
        <w:contextualSpacing/>
        <w:rPr>
          <w:rFonts w:ascii="Arial" w:hAnsi="Arial" w:cs="Arial"/>
        </w:rPr>
      </w:pPr>
    </w:p>
    <w:p w14:paraId="27130A2A" w14:textId="77777777" w:rsidR="00DF073E" w:rsidRPr="00870C63" w:rsidRDefault="00DF073E" w:rsidP="00DF073E">
      <w:pPr>
        <w:ind w:left="360"/>
        <w:rPr>
          <w:rFonts w:ascii="Arial" w:hAnsi="Arial" w:cs="Arial"/>
        </w:rPr>
      </w:pPr>
      <w:r w:rsidRPr="00870C63">
        <w:rPr>
          <w:rFonts w:ascii="Arial" w:hAnsi="Arial" w:cs="Arial"/>
        </w:rPr>
        <w:t xml:space="preserve">ICJIA reserves the right to reject incomplete proposals, proposals that include unallowable activities, proposals that do not meet eligibility or program requirements, and proposals that are otherwise unsatisfactory. ICJIA may invite applicants to answer clarifying questions and modify budgets that include unallowable or unreasonable costs. NOFO application budgets will be reviewed for allowability, completeness, and cost-effectiveness. ICJIA will perform an in-depth budget review of all grants awarded and may require budget modifications that do not materially change the nature of the program.  </w:t>
      </w:r>
    </w:p>
    <w:p w14:paraId="2079A575" w14:textId="77777777" w:rsidR="00DF073E" w:rsidRPr="00870C63" w:rsidRDefault="00DF073E" w:rsidP="00DF073E">
      <w:pPr>
        <w:contextualSpacing/>
        <w:rPr>
          <w:rFonts w:ascii="Arial" w:hAnsi="Arial" w:cs="Arial"/>
        </w:rPr>
      </w:pPr>
    </w:p>
    <w:p w14:paraId="03D94DAC" w14:textId="0CEAEA4A" w:rsidR="00E96682" w:rsidRPr="00870C63" w:rsidRDefault="00E6308B" w:rsidP="00E96682">
      <w:pPr>
        <w:ind w:left="360"/>
        <w:contextualSpacing/>
        <w:rPr>
          <w:rFonts w:ascii="Arial" w:hAnsi="Arial" w:cs="Arial"/>
        </w:rPr>
      </w:pPr>
      <w:r>
        <w:rPr>
          <w:rFonts w:ascii="Arial" w:hAnsi="Arial" w:cs="Arial"/>
        </w:rPr>
        <w:t>Awards of s</w:t>
      </w:r>
      <w:r w:rsidR="00E96682" w:rsidRPr="00870C63">
        <w:rPr>
          <w:rFonts w:ascii="Arial" w:hAnsi="Arial" w:cs="Arial"/>
        </w:rPr>
        <w:t xml:space="preserve">uccessful applicants whose applications contained unallowable or unreasonable costs may </w:t>
      </w:r>
      <w:r>
        <w:rPr>
          <w:rFonts w:ascii="Arial" w:hAnsi="Arial" w:cs="Arial"/>
        </w:rPr>
        <w:t>be</w:t>
      </w:r>
      <w:r w:rsidR="00E96682" w:rsidRPr="00870C63">
        <w:rPr>
          <w:rFonts w:ascii="Arial" w:hAnsi="Arial" w:cs="Arial"/>
        </w:rPr>
        <w:t xml:space="preserve"> reduced by the total amount of those costs. Upon applicant acceptance of the grant award, announcement of the grant award shall be published by ICJIA to the GATA portal.  Review team recommendations will be forwarded to </w:t>
      </w:r>
      <w:r w:rsidR="00E96682" w:rsidRPr="00870C63">
        <w:rPr>
          <w:rFonts w:ascii="Arial" w:hAnsi="Arial" w:cs="Arial"/>
          <w:color w:val="auto"/>
        </w:rPr>
        <w:t>the ICJIA Budget Committee</w:t>
      </w:r>
      <w:r w:rsidR="00E96682" w:rsidRPr="00870C63">
        <w:rPr>
          <w:rFonts w:ascii="Arial" w:hAnsi="Arial" w:cs="Arial"/>
        </w:rPr>
        <w:t xml:space="preserve"> for approval. Applicants will be notified of the</w:t>
      </w:r>
      <w:r w:rsidR="00E96682" w:rsidRPr="00870C63">
        <w:rPr>
          <w:rFonts w:ascii="Arial" w:hAnsi="Arial" w:cs="Arial"/>
          <w:color w:val="auto"/>
        </w:rPr>
        <w:t xml:space="preserve"> ICJIA Budget Committee</w:t>
      </w:r>
      <w:r w:rsidR="00E96682" w:rsidRPr="00870C63">
        <w:rPr>
          <w:rFonts w:ascii="Arial" w:hAnsi="Arial" w:cs="Arial"/>
        </w:rPr>
        <w:t xml:space="preserve">’s decision. </w:t>
      </w:r>
    </w:p>
    <w:p w14:paraId="5C969B98" w14:textId="77777777" w:rsidR="00DF073E" w:rsidRPr="00870C63" w:rsidRDefault="00DF073E" w:rsidP="00DF073E">
      <w:pPr>
        <w:autoSpaceDE w:val="0"/>
        <w:autoSpaceDN w:val="0"/>
        <w:adjustRightInd w:val="0"/>
        <w:ind w:left="360"/>
        <w:rPr>
          <w:rFonts w:ascii="Arial" w:hAnsi="Arial" w:cs="Arial"/>
        </w:rPr>
      </w:pPr>
    </w:p>
    <w:p w14:paraId="18DBFC0D" w14:textId="77777777" w:rsidR="00DF073E" w:rsidRPr="00870C63" w:rsidRDefault="00DF073E" w:rsidP="00595EC0">
      <w:pPr>
        <w:pStyle w:val="Heading2"/>
        <w:ind w:left="575"/>
        <w:rPr>
          <w:rFonts w:ascii="Arial" w:hAnsi="Arial" w:cs="Arial"/>
        </w:rPr>
      </w:pPr>
      <w:bookmarkStart w:id="58" w:name="_Toc96858970"/>
      <w:bookmarkEnd w:id="57"/>
      <w:r w:rsidRPr="00870C63">
        <w:rPr>
          <w:rFonts w:ascii="Arial" w:hAnsi="Arial" w:cs="Arial"/>
        </w:rPr>
        <w:t xml:space="preserve">3. </w:t>
      </w:r>
      <w:r w:rsidRPr="00870C63">
        <w:rPr>
          <w:rFonts w:ascii="Arial" w:hAnsi="Arial" w:cs="Arial"/>
          <w:i/>
        </w:rPr>
        <w:t>Programmatic Risk Assessment</w:t>
      </w:r>
      <w:bookmarkEnd w:id="58"/>
      <w:r w:rsidRPr="00870C63">
        <w:rPr>
          <w:rFonts w:ascii="Arial" w:hAnsi="Arial" w:cs="Arial"/>
        </w:rPr>
        <w:t xml:space="preserve"> </w:t>
      </w:r>
    </w:p>
    <w:p w14:paraId="4A612C6E" w14:textId="77777777" w:rsidR="00DF073E" w:rsidRPr="00870C63" w:rsidRDefault="00DF073E" w:rsidP="00DF073E">
      <w:pPr>
        <w:ind w:left="360"/>
        <w:rPr>
          <w:rFonts w:ascii="Arial" w:hAnsi="Arial" w:cs="Arial"/>
          <w:b/>
        </w:rPr>
      </w:pPr>
    </w:p>
    <w:p w14:paraId="0CF24A29" w14:textId="77777777" w:rsidR="00DF073E" w:rsidRPr="00870C63" w:rsidRDefault="00DF073E" w:rsidP="00DF073E">
      <w:pPr>
        <w:ind w:left="360"/>
        <w:rPr>
          <w:rFonts w:ascii="Arial" w:hAnsi="Arial" w:cs="Arial"/>
          <w:color w:val="2E74B5" w:themeColor="accent5" w:themeShade="BF"/>
        </w:rPr>
      </w:pPr>
      <w:r w:rsidRPr="00870C63">
        <w:rPr>
          <w:rFonts w:ascii="Arial" w:hAnsi="Arial" w:cs="Arial"/>
        </w:rPr>
        <w:t xml:space="preserve">All applicant agencies recommended for funding will be required to submit a completed ICJIA Programmatic Risk Assessment (PRA). This assessment will identify elements of fiscal and administrative risk at the program level and will be used to determine required specific conditions to the interagency agreement. The </w:t>
      </w:r>
      <w:r w:rsidRPr="00870C63">
        <w:rPr>
          <w:rFonts w:ascii="Arial" w:hAnsi="Arial" w:cs="Arial"/>
        </w:rPr>
        <w:lastRenderedPageBreak/>
        <w:t xml:space="preserve">PRA must be completed for the program agency which carries out the program operations.  </w:t>
      </w:r>
      <w:r w:rsidRPr="00870C63">
        <w:rPr>
          <w:rFonts w:ascii="Arial" w:hAnsi="Arial" w:cs="Arial"/>
          <w:color w:val="auto"/>
        </w:rPr>
        <w:t>PRAs completed for other state agencies will not be accepted.</w:t>
      </w:r>
    </w:p>
    <w:p w14:paraId="4613C456" w14:textId="77777777" w:rsidR="00DF073E" w:rsidRPr="00870C63" w:rsidRDefault="00DF073E" w:rsidP="00DF073E">
      <w:pPr>
        <w:ind w:left="0"/>
        <w:rPr>
          <w:rFonts w:ascii="Arial" w:hAnsi="Arial" w:cs="Arial"/>
          <w:color w:val="002060"/>
        </w:rPr>
      </w:pPr>
    </w:p>
    <w:p w14:paraId="3B682AE0" w14:textId="77777777" w:rsidR="00DF073E" w:rsidRPr="00870C63" w:rsidRDefault="00DF073E" w:rsidP="00595EC0">
      <w:pPr>
        <w:pStyle w:val="Heading2"/>
        <w:ind w:left="575"/>
        <w:rPr>
          <w:rFonts w:ascii="Arial" w:hAnsi="Arial" w:cs="Arial"/>
        </w:rPr>
      </w:pPr>
      <w:bookmarkStart w:id="59" w:name="_Toc96858971"/>
      <w:r w:rsidRPr="00870C63">
        <w:rPr>
          <w:rFonts w:ascii="Arial" w:hAnsi="Arial" w:cs="Arial"/>
        </w:rPr>
        <w:t xml:space="preserve">4. </w:t>
      </w:r>
      <w:r w:rsidRPr="00870C63">
        <w:rPr>
          <w:rFonts w:ascii="Arial" w:hAnsi="Arial" w:cs="Arial"/>
          <w:i/>
        </w:rPr>
        <w:t>Anticipated Announcement and State Award Dates</w:t>
      </w:r>
      <w:bookmarkEnd w:id="59"/>
      <w:r w:rsidRPr="00870C63">
        <w:rPr>
          <w:rFonts w:ascii="Arial" w:hAnsi="Arial" w:cs="Arial"/>
        </w:rPr>
        <w:t xml:space="preserve"> </w:t>
      </w:r>
    </w:p>
    <w:p w14:paraId="26419E74" w14:textId="5D42DD3B" w:rsidR="00DF073E" w:rsidRDefault="00DF073E" w:rsidP="00DF073E">
      <w:pPr>
        <w:autoSpaceDE w:val="0"/>
        <w:autoSpaceDN w:val="0"/>
        <w:adjustRightInd w:val="0"/>
        <w:ind w:left="360"/>
        <w:rPr>
          <w:rFonts w:ascii="Arial" w:hAnsi="Arial" w:cs="Arial"/>
        </w:rPr>
      </w:pPr>
    </w:p>
    <w:tbl>
      <w:tblPr>
        <w:tblW w:w="909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3"/>
        <w:gridCol w:w="2297"/>
      </w:tblGrid>
      <w:tr w:rsidR="004A24EC" w:rsidRPr="00870C63" w14:paraId="346BBC55" w14:textId="77777777" w:rsidTr="004A24EC">
        <w:tc>
          <w:tcPr>
            <w:tcW w:w="6523" w:type="dxa"/>
            <w:shd w:val="clear" w:color="auto" w:fill="D9D9D9"/>
          </w:tcPr>
          <w:p w14:paraId="23C1C2C9" w14:textId="77777777" w:rsidR="004A24EC" w:rsidRPr="00870C63" w:rsidRDefault="004A24EC" w:rsidP="004A24EC">
            <w:pPr>
              <w:spacing w:before="120" w:after="120"/>
              <w:jc w:val="center"/>
              <w:rPr>
                <w:rFonts w:ascii="Arial" w:eastAsia="Calibri" w:hAnsi="Arial" w:cs="Arial"/>
                <w:b/>
              </w:rPr>
            </w:pPr>
            <w:r w:rsidRPr="00870C63">
              <w:rPr>
                <w:rFonts w:ascii="Arial" w:hAnsi="Arial" w:cs="Arial"/>
              </w:rPr>
              <w:t>Task</w:t>
            </w:r>
          </w:p>
        </w:tc>
        <w:tc>
          <w:tcPr>
            <w:tcW w:w="2567" w:type="dxa"/>
            <w:shd w:val="clear" w:color="auto" w:fill="D9D9D9"/>
          </w:tcPr>
          <w:p w14:paraId="5B5A5B41" w14:textId="77777777" w:rsidR="004A24EC" w:rsidRPr="00870C63" w:rsidRDefault="004A24EC" w:rsidP="004A24EC">
            <w:pPr>
              <w:spacing w:before="120" w:after="120"/>
              <w:jc w:val="center"/>
              <w:rPr>
                <w:rFonts w:ascii="Arial" w:eastAsia="Calibri" w:hAnsi="Arial" w:cs="Arial"/>
                <w:b/>
              </w:rPr>
            </w:pPr>
            <w:r w:rsidRPr="00870C63">
              <w:rPr>
                <w:rFonts w:ascii="Arial" w:hAnsi="Arial" w:cs="Arial"/>
              </w:rPr>
              <w:t>Date</w:t>
            </w:r>
          </w:p>
        </w:tc>
      </w:tr>
      <w:tr w:rsidR="004A24EC" w:rsidRPr="00870C63" w14:paraId="5AF99712" w14:textId="77777777" w:rsidTr="004A24EC">
        <w:tc>
          <w:tcPr>
            <w:tcW w:w="6523" w:type="dxa"/>
            <w:shd w:val="clear" w:color="auto" w:fill="auto"/>
          </w:tcPr>
          <w:p w14:paraId="2424DC0D" w14:textId="77777777" w:rsidR="004A24EC" w:rsidRPr="00870C63" w:rsidRDefault="004A24EC" w:rsidP="004A24EC">
            <w:pPr>
              <w:spacing w:before="120" w:after="120"/>
              <w:ind w:left="0"/>
              <w:jc w:val="center"/>
              <w:rPr>
                <w:rFonts w:ascii="Arial" w:eastAsia="Calibri" w:hAnsi="Arial" w:cs="Arial"/>
              </w:rPr>
            </w:pPr>
            <w:r w:rsidRPr="00870C63">
              <w:rPr>
                <w:rFonts w:ascii="Arial" w:hAnsi="Arial" w:cs="Arial"/>
              </w:rPr>
              <w:t>NOFO &amp; Technical Assistance Recording posted</w:t>
            </w:r>
          </w:p>
        </w:tc>
        <w:tc>
          <w:tcPr>
            <w:tcW w:w="2567" w:type="dxa"/>
            <w:shd w:val="clear" w:color="auto" w:fill="auto"/>
          </w:tcPr>
          <w:p w14:paraId="351AAA07" w14:textId="50584437" w:rsidR="004A24EC" w:rsidRPr="00870C63" w:rsidRDefault="004A24EC" w:rsidP="004A24EC">
            <w:pPr>
              <w:spacing w:before="120" w:after="120"/>
              <w:ind w:left="0"/>
              <w:jc w:val="center"/>
              <w:rPr>
                <w:rFonts w:ascii="Arial" w:hAnsi="Arial" w:cs="Arial"/>
              </w:rPr>
            </w:pPr>
            <w:r w:rsidRPr="00CF2594">
              <w:rPr>
                <w:rFonts w:ascii="Arial" w:hAnsi="Arial" w:cs="Arial"/>
              </w:rPr>
              <w:t xml:space="preserve">March </w:t>
            </w:r>
            <w:r w:rsidR="000F183D" w:rsidRPr="00CF2594">
              <w:rPr>
                <w:rFonts w:ascii="Arial" w:hAnsi="Arial" w:cs="Arial"/>
              </w:rPr>
              <w:t>1</w:t>
            </w:r>
            <w:r w:rsidR="00CF2594" w:rsidRPr="00CF2594">
              <w:rPr>
                <w:rFonts w:ascii="Arial" w:hAnsi="Arial" w:cs="Arial"/>
              </w:rPr>
              <w:t>4</w:t>
            </w:r>
            <w:r w:rsidRPr="00CF2594">
              <w:rPr>
                <w:rFonts w:ascii="Arial" w:hAnsi="Arial" w:cs="Arial"/>
              </w:rPr>
              <w:t>, 2022</w:t>
            </w:r>
          </w:p>
        </w:tc>
      </w:tr>
      <w:tr w:rsidR="004A24EC" w:rsidRPr="00870C63" w14:paraId="4B03DE78" w14:textId="77777777" w:rsidTr="004A24EC">
        <w:tc>
          <w:tcPr>
            <w:tcW w:w="6523" w:type="dxa"/>
            <w:shd w:val="clear" w:color="auto" w:fill="auto"/>
          </w:tcPr>
          <w:p w14:paraId="34258726" w14:textId="17F48333" w:rsidR="004A24EC" w:rsidRPr="00870C63" w:rsidRDefault="004A24EC" w:rsidP="004A24EC">
            <w:pPr>
              <w:spacing w:before="120" w:after="120"/>
              <w:ind w:left="0"/>
              <w:jc w:val="center"/>
              <w:rPr>
                <w:rFonts w:ascii="Arial" w:hAnsi="Arial" w:cs="Arial"/>
              </w:rPr>
            </w:pPr>
            <w:r w:rsidRPr="00870C63">
              <w:rPr>
                <w:rFonts w:ascii="Arial" w:hAnsi="Arial" w:cs="Arial"/>
              </w:rPr>
              <w:t>Notice of Intent</w:t>
            </w:r>
            <w:r w:rsidR="00E6308B">
              <w:rPr>
                <w:rFonts w:ascii="Arial" w:hAnsi="Arial" w:cs="Arial"/>
              </w:rPr>
              <w:t xml:space="preserve"> deadline</w:t>
            </w:r>
          </w:p>
          <w:p w14:paraId="1EBE8F14" w14:textId="77777777" w:rsidR="004A24EC" w:rsidRPr="00870C63" w:rsidRDefault="0034255A" w:rsidP="004A24EC">
            <w:pPr>
              <w:spacing w:before="120" w:after="120"/>
              <w:ind w:left="0"/>
              <w:jc w:val="center"/>
              <w:rPr>
                <w:rFonts w:ascii="Arial" w:hAnsi="Arial" w:cs="Arial"/>
              </w:rPr>
            </w:pPr>
            <w:hyperlink r:id="rId35" w:history="1">
              <w:r w:rsidR="004A24EC" w:rsidRPr="00870C63">
                <w:rPr>
                  <w:rStyle w:val="Hyperlink"/>
                  <w:rFonts w:ascii="Arial" w:hAnsi="Arial" w:cs="Arial"/>
                  <w:shd w:val="clear" w:color="auto" w:fill="FFFFFF"/>
                </w:rPr>
                <w:t>https://icjia.az1.qualtrics.com/jfe/form/SV_a3RoStpS4hzoCpM</w:t>
              </w:r>
            </w:hyperlink>
            <w:r w:rsidR="004A24EC" w:rsidRPr="00870C63">
              <w:rPr>
                <w:rFonts w:ascii="Arial" w:hAnsi="Arial" w:cs="Arial"/>
                <w:color w:val="32363A"/>
                <w:shd w:val="clear" w:color="auto" w:fill="FFFFFF"/>
              </w:rPr>
              <w:t xml:space="preserve"> </w:t>
            </w:r>
          </w:p>
        </w:tc>
        <w:tc>
          <w:tcPr>
            <w:tcW w:w="2567" w:type="dxa"/>
            <w:shd w:val="clear" w:color="auto" w:fill="auto"/>
          </w:tcPr>
          <w:p w14:paraId="0F83B6AE" w14:textId="77777777" w:rsidR="004A24EC" w:rsidRPr="00870C63" w:rsidRDefault="004A24EC" w:rsidP="004A24EC">
            <w:pPr>
              <w:spacing w:before="120" w:after="120"/>
              <w:ind w:left="0"/>
              <w:jc w:val="center"/>
              <w:rPr>
                <w:rFonts w:ascii="Arial" w:hAnsi="Arial" w:cs="Arial"/>
              </w:rPr>
            </w:pPr>
            <w:r w:rsidRPr="00870C63">
              <w:rPr>
                <w:rFonts w:ascii="Arial" w:hAnsi="Arial" w:cs="Arial"/>
              </w:rPr>
              <w:t>April 4, 2022</w:t>
            </w:r>
          </w:p>
        </w:tc>
      </w:tr>
      <w:tr w:rsidR="004A24EC" w:rsidRPr="00870C63" w14:paraId="033C325D" w14:textId="77777777" w:rsidTr="004A24EC">
        <w:tc>
          <w:tcPr>
            <w:tcW w:w="6523" w:type="dxa"/>
            <w:shd w:val="clear" w:color="auto" w:fill="auto"/>
          </w:tcPr>
          <w:p w14:paraId="6E7A7057" w14:textId="77777777" w:rsidR="004A24EC" w:rsidRPr="00870C63" w:rsidRDefault="004A24EC" w:rsidP="004A24EC">
            <w:pPr>
              <w:spacing w:before="120" w:after="120"/>
              <w:jc w:val="center"/>
              <w:rPr>
                <w:rFonts w:ascii="Arial" w:eastAsia="Calibri" w:hAnsi="Arial" w:cs="Arial"/>
              </w:rPr>
            </w:pPr>
            <w:r w:rsidRPr="00870C63">
              <w:rPr>
                <w:rFonts w:ascii="Arial" w:hAnsi="Arial" w:cs="Arial"/>
              </w:rPr>
              <w:t>NOFO question submission deadline</w:t>
            </w:r>
          </w:p>
        </w:tc>
        <w:tc>
          <w:tcPr>
            <w:tcW w:w="2567" w:type="dxa"/>
            <w:shd w:val="clear" w:color="auto" w:fill="auto"/>
          </w:tcPr>
          <w:p w14:paraId="6A34B622" w14:textId="77777777" w:rsidR="004A24EC" w:rsidRPr="00870C63" w:rsidRDefault="004A24EC" w:rsidP="004A24EC">
            <w:pPr>
              <w:spacing w:before="120" w:after="120"/>
              <w:ind w:left="0"/>
              <w:jc w:val="center"/>
              <w:rPr>
                <w:rFonts w:ascii="Arial" w:hAnsi="Arial" w:cs="Arial"/>
              </w:rPr>
            </w:pPr>
            <w:r w:rsidRPr="00870C63">
              <w:rPr>
                <w:rFonts w:ascii="Arial" w:hAnsi="Arial" w:cs="Arial"/>
              </w:rPr>
              <w:t>April 7, 2022</w:t>
            </w:r>
          </w:p>
        </w:tc>
      </w:tr>
      <w:tr w:rsidR="004A24EC" w:rsidRPr="00870C63" w14:paraId="5751C805" w14:textId="77777777" w:rsidTr="004A24EC">
        <w:tc>
          <w:tcPr>
            <w:tcW w:w="6523" w:type="dxa"/>
            <w:shd w:val="clear" w:color="auto" w:fill="auto"/>
          </w:tcPr>
          <w:p w14:paraId="3764BE80" w14:textId="0BF2B1B3" w:rsidR="004A24EC" w:rsidRPr="00870C63" w:rsidRDefault="004A24EC" w:rsidP="004A24EC">
            <w:pPr>
              <w:spacing w:before="120" w:after="120"/>
              <w:jc w:val="center"/>
              <w:rPr>
                <w:rFonts w:ascii="Arial" w:eastAsia="Calibri" w:hAnsi="Arial" w:cs="Arial"/>
                <w:b/>
              </w:rPr>
            </w:pPr>
            <w:r w:rsidRPr="00870C63">
              <w:rPr>
                <w:rFonts w:ascii="Arial" w:hAnsi="Arial" w:cs="Arial"/>
              </w:rPr>
              <w:t>Application</w:t>
            </w:r>
            <w:r w:rsidR="00E6308B">
              <w:rPr>
                <w:rFonts w:ascii="Arial" w:hAnsi="Arial" w:cs="Arial"/>
              </w:rPr>
              <w:t xml:space="preserve"> deadline</w:t>
            </w:r>
          </w:p>
        </w:tc>
        <w:tc>
          <w:tcPr>
            <w:tcW w:w="2567" w:type="dxa"/>
            <w:shd w:val="clear" w:color="auto" w:fill="auto"/>
          </w:tcPr>
          <w:p w14:paraId="2EED0E7E" w14:textId="77777777" w:rsidR="004A24EC" w:rsidRPr="00870C63" w:rsidRDefault="004A24EC" w:rsidP="004A24EC">
            <w:pPr>
              <w:widowControl w:val="0"/>
              <w:ind w:left="0" w:right="144"/>
              <w:jc w:val="center"/>
              <w:rPr>
                <w:rFonts w:ascii="Arial" w:hAnsi="Arial" w:cs="Arial"/>
                <w:b/>
              </w:rPr>
            </w:pPr>
            <w:r w:rsidRPr="00870C63">
              <w:rPr>
                <w:rFonts w:ascii="Arial" w:hAnsi="Arial" w:cs="Arial"/>
              </w:rPr>
              <w:t>5:00 p.m., April 15, 2022</w:t>
            </w:r>
          </w:p>
        </w:tc>
      </w:tr>
      <w:tr w:rsidR="004A24EC" w:rsidRPr="00870C63" w14:paraId="70C7E1C9" w14:textId="77777777" w:rsidTr="004A24EC">
        <w:tc>
          <w:tcPr>
            <w:tcW w:w="6523" w:type="dxa"/>
            <w:shd w:val="clear" w:color="auto" w:fill="auto"/>
          </w:tcPr>
          <w:p w14:paraId="77735642" w14:textId="77777777" w:rsidR="004A24EC" w:rsidRPr="00870C63" w:rsidRDefault="004A24EC" w:rsidP="004A24EC">
            <w:pPr>
              <w:tabs>
                <w:tab w:val="left" w:pos="1392"/>
                <w:tab w:val="center" w:pos="2286"/>
              </w:tabs>
              <w:spacing w:before="120" w:after="120"/>
              <w:jc w:val="center"/>
              <w:rPr>
                <w:rFonts w:ascii="Arial" w:eastAsia="Calibri" w:hAnsi="Arial" w:cs="Arial"/>
              </w:rPr>
            </w:pPr>
            <w:r w:rsidRPr="00870C63">
              <w:rPr>
                <w:rFonts w:ascii="Arial" w:hAnsi="Arial" w:cs="Arial"/>
              </w:rPr>
              <w:t>ICJIA Budget Committee review/approval of recommended designations</w:t>
            </w:r>
          </w:p>
        </w:tc>
        <w:tc>
          <w:tcPr>
            <w:tcW w:w="2567" w:type="dxa"/>
            <w:shd w:val="clear" w:color="auto" w:fill="auto"/>
            <w:vAlign w:val="center"/>
          </w:tcPr>
          <w:p w14:paraId="1EC11824" w14:textId="77777777" w:rsidR="004A24EC" w:rsidRPr="00870C63" w:rsidRDefault="004A24EC" w:rsidP="004A24EC">
            <w:pPr>
              <w:spacing w:before="120" w:after="120"/>
              <w:ind w:left="0"/>
              <w:jc w:val="center"/>
              <w:rPr>
                <w:rFonts w:ascii="Arial" w:eastAsia="Calibri" w:hAnsi="Arial" w:cs="Arial"/>
              </w:rPr>
            </w:pPr>
            <w:r w:rsidRPr="00870C63">
              <w:rPr>
                <w:rFonts w:ascii="Arial" w:hAnsi="Arial" w:cs="Arial"/>
              </w:rPr>
              <w:t>June 23, 2022</w:t>
            </w:r>
          </w:p>
        </w:tc>
      </w:tr>
      <w:tr w:rsidR="004A24EC" w:rsidRPr="00870C63" w14:paraId="289D4D03" w14:textId="77777777" w:rsidTr="004A24EC">
        <w:tc>
          <w:tcPr>
            <w:tcW w:w="6523" w:type="dxa"/>
            <w:shd w:val="clear" w:color="auto" w:fill="auto"/>
          </w:tcPr>
          <w:p w14:paraId="3F2DCB83" w14:textId="77777777" w:rsidR="004A24EC" w:rsidRPr="00870C63" w:rsidRDefault="004A24EC" w:rsidP="004A24EC">
            <w:pPr>
              <w:tabs>
                <w:tab w:val="left" w:pos="1392"/>
                <w:tab w:val="center" w:pos="2286"/>
              </w:tabs>
              <w:spacing w:before="120" w:after="120"/>
              <w:jc w:val="center"/>
              <w:rPr>
                <w:rFonts w:ascii="Arial" w:eastAsia="Calibri" w:hAnsi="Arial" w:cs="Arial"/>
              </w:rPr>
            </w:pPr>
            <w:r w:rsidRPr="00870C63">
              <w:rPr>
                <w:rFonts w:ascii="Arial" w:hAnsi="Arial" w:cs="Arial"/>
              </w:rPr>
              <w:t>Performance Period</w:t>
            </w:r>
          </w:p>
        </w:tc>
        <w:tc>
          <w:tcPr>
            <w:tcW w:w="2567" w:type="dxa"/>
            <w:shd w:val="clear" w:color="auto" w:fill="auto"/>
          </w:tcPr>
          <w:p w14:paraId="5AE54538" w14:textId="77777777" w:rsidR="004A24EC" w:rsidRPr="00870C63" w:rsidRDefault="004A24EC" w:rsidP="004A24EC">
            <w:pPr>
              <w:spacing w:before="120" w:after="120"/>
              <w:ind w:left="0"/>
              <w:jc w:val="center"/>
              <w:rPr>
                <w:rFonts w:ascii="Arial" w:eastAsia="Calibri" w:hAnsi="Arial" w:cs="Arial"/>
              </w:rPr>
            </w:pPr>
            <w:r w:rsidRPr="00870C63">
              <w:rPr>
                <w:rFonts w:ascii="Arial" w:hAnsi="Arial" w:cs="Arial"/>
              </w:rPr>
              <w:t>July 1, 2022 – June 30, 2023</w:t>
            </w:r>
          </w:p>
        </w:tc>
      </w:tr>
    </w:tbl>
    <w:p w14:paraId="225C3F56" w14:textId="77777777" w:rsidR="00DF073E" w:rsidRPr="00870C63" w:rsidRDefault="00DF073E" w:rsidP="00DF073E">
      <w:pPr>
        <w:autoSpaceDE w:val="0"/>
        <w:autoSpaceDN w:val="0"/>
        <w:adjustRightInd w:val="0"/>
        <w:ind w:left="360"/>
        <w:rPr>
          <w:rFonts w:ascii="Arial" w:hAnsi="Arial" w:cs="Arial"/>
        </w:rPr>
      </w:pPr>
    </w:p>
    <w:p w14:paraId="47F677D8" w14:textId="77777777" w:rsidR="00DF073E" w:rsidRPr="00870C63" w:rsidRDefault="00DF073E" w:rsidP="00595EC0">
      <w:pPr>
        <w:pStyle w:val="Heading2"/>
        <w:ind w:left="575"/>
        <w:rPr>
          <w:rFonts w:ascii="Arial" w:hAnsi="Arial" w:cs="Arial"/>
        </w:rPr>
      </w:pPr>
      <w:bookmarkStart w:id="60" w:name="_Toc96858972"/>
      <w:r w:rsidRPr="00870C63">
        <w:rPr>
          <w:rFonts w:ascii="Arial" w:hAnsi="Arial" w:cs="Arial"/>
        </w:rPr>
        <w:t xml:space="preserve">5. </w:t>
      </w:r>
      <w:r w:rsidRPr="00870C63">
        <w:rPr>
          <w:rFonts w:ascii="Arial" w:hAnsi="Arial" w:cs="Arial"/>
          <w:i/>
        </w:rPr>
        <w:t>Appeal Process</w:t>
      </w:r>
      <w:bookmarkEnd w:id="60"/>
      <w:r w:rsidRPr="00870C63">
        <w:rPr>
          <w:rFonts w:ascii="Arial" w:hAnsi="Arial" w:cs="Arial"/>
        </w:rPr>
        <w:t xml:space="preserve"> </w:t>
      </w:r>
    </w:p>
    <w:p w14:paraId="55607CBF" w14:textId="77777777" w:rsidR="00DF073E" w:rsidRPr="00870C63" w:rsidRDefault="00DF073E" w:rsidP="00DF073E">
      <w:pPr>
        <w:ind w:left="360"/>
        <w:rPr>
          <w:rFonts w:ascii="Arial" w:hAnsi="Arial" w:cs="Arial"/>
        </w:rPr>
      </w:pPr>
    </w:p>
    <w:p w14:paraId="719E9F13" w14:textId="77777777" w:rsidR="00DF073E" w:rsidRPr="00870C63" w:rsidRDefault="00DF073E" w:rsidP="00DF073E">
      <w:pPr>
        <w:ind w:left="360"/>
        <w:rPr>
          <w:rFonts w:ascii="Arial" w:hAnsi="Arial" w:cs="Arial"/>
        </w:rPr>
      </w:pPr>
      <w:r w:rsidRPr="00870C63">
        <w:rPr>
          <w:rFonts w:ascii="Arial" w:hAnsi="Arial" w:cs="Arial"/>
        </w:rPr>
        <w:t>Unsuccessful applicants may request a formal appeal of the evaluation process. Evaluation scores and funding determinations may not be contested and will not be considered by ICJIA’s Appeals Review Officer. The appeal must be via email and submitted within 14 calendar days after either the date the grant award notice is published or receipt of a Funding Opportunity Declination Letter from ICJIA, whichever comes first. The written appeal must include, at a minimum, the following:</w:t>
      </w:r>
    </w:p>
    <w:p w14:paraId="6D49871F" w14:textId="77777777" w:rsidR="00DF073E" w:rsidRPr="00870C63" w:rsidRDefault="00DF073E" w:rsidP="00DF073E">
      <w:pPr>
        <w:rPr>
          <w:rFonts w:ascii="Arial" w:hAnsi="Arial" w:cs="Arial"/>
        </w:rPr>
      </w:pPr>
    </w:p>
    <w:p w14:paraId="38D1ADC4" w14:textId="77777777" w:rsidR="00DF073E" w:rsidRPr="00870C63" w:rsidRDefault="00DF073E" w:rsidP="00E96682">
      <w:pPr>
        <w:pStyle w:val="ListParagraph"/>
        <w:numPr>
          <w:ilvl w:val="0"/>
          <w:numId w:val="9"/>
        </w:numPr>
        <w:rPr>
          <w:rFonts w:ascii="Arial" w:hAnsi="Arial" w:cs="Arial"/>
        </w:rPr>
      </w:pPr>
      <w:r w:rsidRPr="00870C63">
        <w:rPr>
          <w:rFonts w:ascii="Arial" w:hAnsi="Arial" w:cs="Arial"/>
        </w:rPr>
        <w:t>Statement indicating a request for a formal appeal</w:t>
      </w:r>
    </w:p>
    <w:p w14:paraId="5F041BA2" w14:textId="77777777" w:rsidR="00DF073E" w:rsidRPr="00870C63" w:rsidRDefault="00DF073E" w:rsidP="00E96682">
      <w:pPr>
        <w:pStyle w:val="ListParagraph"/>
        <w:numPr>
          <w:ilvl w:val="0"/>
          <w:numId w:val="9"/>
        </w:numPr>
        <w:rPr>
          <w:rFonts w:ascii="Arial" w:hAnsi="Arial" w:cs="Arial"/>
        </w:rPr>
      </w:pPr>
      <w:r w:rsidRPr="00870C63">
        <w:rPr>
          <w:rFonts w:ascii="Arial" w:hAnsi="Arial" w:cs="Arial"/>
        </w:rPr>
        <w:t>The name and address of the appealing party</w:t>
      </w:r>
    </w:p>
    <w:p w14:paraId="3BA4F11D" w14:textId="77777777" w:rsidR="00DF073E" w:rsidRPr="00870C63" w:rsidRDefault="00DF073E" w:rsidP="00E96682">
      <w:pPr>
        <w:pStyle w:val="ListParagraph"/>
        <w:numPr>
          <w:ilvl w:val="0"/>
          <w:numId w:val="9"/>
        </w:numPr>
        <w:rPr>
          <w:rFonts w:ascii="Arial" w:hAnsi="Arial" w:cs="Arial"/>
        </w:rPr>
      </w:pPr>
      <w:r w:rsidRPr="00870C63">
        <w:rPr>
          <w:rFonts w:ascii="Arial" w:hAnsi="Arial" w:cs="Arial"/>
        </w:rPr>
        <w:t>Identification of the grant program</w:t>
      </w:r>
    </w:p>
    <w:p w14:paraId="41C2C884" w14:textId="77777777" w:rsidR="00DF073E" w:rsidRPr="00870C63" w:rsidRDefault="00DF073E" w:rsidP="00E96682">
      <w:pPr>
        <w:pStyle w:val="ListParagraph"/>
        <w:numPr>
          <w:ilvl w:val="0"/>
          <w:numId w:val="9"/>
        </w:numPr>
        <w:rPr>
          <w:rFonts w:ascii="Arial" w:hAnsi="Arial" w:cs="Arial"/>
        </w:rPr>
      </w:pPr>
      <w:r w:rsidRPr="00870C63">
        <w:rPr>
          <w:rFonts w:ascii="Arial" w:hAnsi="Arial" w:cs="Arial"/>
        </w:rPr>
        <w:t xml:space="preserve">A statement of reason for the appeal </w:t>
      </w:r>
    </w:p>
    <w:p w14:paraId="689347C4" w14:textId="77777777" w:rsidR="00DF073E" w:rsidRPr="00870C63" w:rsidRDefault="00DF073E" w:rsidP="00DF073E">
      <w:pPr>
        <w:rPr>
          <w:rFonts w:ascii="Arial" w:hAnsi="Arial" w:cs="Arial"/>
        </w:rPr>
      </w:pPr>
    </w:p>
    <w:p w14:paraId="753525E8" w14:textId="77777777" w:rsidR="00DF073E" w:rsidRPr="00870C63" w:rsidRDefault="00DF073E" w:rsidP="00DF073E">
      <w:pPr>
        <w:ind w:left="360"/>
        <w:rPr>
          <w:rFonts w:ascii="Arial" w:hAnsi="Arial" w:cs="Arial"/>
        </w:rPr>
      </w:pPr>
      <w:r w:rsidRPr="00870C63">
        <w:rPr>
          <w:rFonts w:ascii="Arial" w:hAnsi="Arial" w:cs="Arial"/>
        </w:rPr>
        <w:t>Please send your appeal to:</w:t>
      </w:r>
    </w:p>
    <w:p w14:paraId="12FC3137" w14:textId="77777777" w:rsidR="00DF073E" w:rsidRPr="00870C63" w:rsidRDefault="00DF073E" w:rsidP="00DF073E">
      <w:pPr>
        <w:ind w:left="360"/>
        <w:rPr>
          <w:rFonts w:ascii="Arial" w:hAnsi="Arial" w:cs="Arial"/>
        </w:rPr>
      </w:pPr>
    </w:p>
    <w:p w14:paraId="6FF8CF3D" w14:textId="77777777" w:rsidR="00DF073E" w:rsidRPr="00870C63" w:rsidRDefault="00DF073E" w:rsidP="00DF073E">
      <w:pPr>
        <w:ind w:left="360"/>
        <w:rPr>
          <w:rFonts w:ascii="Arial" w:hAnsi="Arial" w:cs="Arial"/>
        </w:rPr>
      </w:pPr>
      <w:r w:rsidRPr="00870C63">
        <w:rPr>
          <w:rFonts w:ascii="Arial" w:hAnsi="Arial" w:cs="Arial"/>
        </w:rPr>
        <w:t xml:space="preserve">Appeals Review Officer </w:t>
      </w:r>
    </w:p>
    <w:p w14:paraId="37334335" w14:textId="77777777" w:rsidR="00DF073E" w:rsidRPr="00870C63" w:rsidRDefault="00DF073E" w:rsidP="00DF073E">
      <w:pPr>
        <w:ind w:left="360"/>
        <w:rPr>
          <w:rFonts w:ascii="Arial" w:hAnsi="Arial" w:cs="Arial"/>
        </w:rPr>
      </w:pPr>
      <w:r w:rsidRPr="00870C63">
        <w:rPr>
          <w:rFonts w:ascii="Arial" w:hAnsi="Arial" w:cs="Arial"/>
        </w:rPr>
        <w:t xml:space="preserve">Illinois Criminal Justice Information Authority </w:t>
      </w:r>
    </w:p>
    <w:p w14:paraId="44A61F65" w14:textId="77777777" w:rsidR="00DF073E" w:rsidRPr="00870C63" w:rsidRDefault="0034255A" w:rsidP="00DF073E">
      <w:pPr>
        <w:ind w:left="360"/>
        <w:rPr>
          <w:rFonts w:ascii="Arial" w:hAnsi="Arial" w:cs="Arial"/>
        </w:rPr>
      </w:pPr>
      <w:hyperlink r:id="rId36" w:history="1">
        <w:r w:rsidR="00DF073E" w:rsidRPr="00870C63">
          <w:rPr>
            <w:rStyle w:val="Hyperlink"/>
            <w:rFonts w:ascii="Arial" w:hAnsi="Arial" w:cs="Arial"/>
          </w:rPr>
          <w:t>CJA.ARO@Illinois.gov</w:t>
        </w:r>
      </w:hyperlink>
      <w:r w:rsidR="00DF073E" w:rsidRPr="00870C63">
        <w:rPr>
          <w:rFonts w:ascii="Arial" w:hAnsi="Arial" w:cs="Arial"/>
        </w:rPr>
        <w:t xml:space="preserve">  </w:t>
      </w:r>
    </w:p>
    <w:p w14:paraId="340F490C" w14:textId="77777777" w:rsidR="00DF073E" w:rsidRPr="00870C63" w:rsidRDefault="00DF073E" w:rsidP="00DF073E">
      <w:pPr>
        <w:ind w:left="360"/>
        <w:rPr>
          <w:rFonts w:ascii="Arial" w:hAnsi="Arial" w:cs="Arial"/>
        </w:rPr>
      </w:pPr>
    </w:p>
    <w:p w14:paraId="497225A7" w14:textId="77777777" w:rsidR="00DF073E" w:rsidRPr="00870C63" w:rsidRDefault="00DF073E" w:rsidP="00DF073E">
      <w:pPr>
        <w:ind w:left="360"/>
        <w:rPr>
          <w:rFonts w:ascii="Arial" w:hAnsi="Arial" w:cs="Arial"/>
        </w:rPr>
      </w:pPr>
      <w:r w:rsidRPr="00870C63">
        <w:rPr>
          <w:rFonts w:ascii="Arial" w:hAnsi="Arial" w:cs="Arial"/>
        </w:rPr>
        <w:t>Once an appeal is received, ICJIA will acknowledge receipt of an appeal within 14 calendar days from the date the appeal was received. ICJIA will respond to the appeal, in writing, within 60 days or explain why more time is required. ICJIA will resolve the appeal by a written determination, which will include:</w:t>
      </w:r>
    </w:p>
    <w:p w14:paraId="3B1B5EC5" w14:textId="77777777" w:rsidR="00DF073E" w:rsidRPr="00870C63" w:rsidRDefault="00DF073E" w:rsidP="00DF073E">
      <w:pPr>
        <w:pStyle w:val="ListParagraph"/>
        <w:ind w:left="360"/>
        <w:rPr>
          <w:rFonts w:ascii="Arial" w:hAnsi="Arial" w:cs="Arial"/>
        </w:rPr>
      </w:pPr>
    </w:p>
    <w:p w14:paraId="240F8302" w14:textId="77777777" w:rsidR="00DF073E" w:rsidRPr="00870C63" w:rsidRDefault="00DF073E" w:rsidP="00E96682">
      <w:pPr>
        <w:pStyle w:val="ListParagraph"/>
        <w:numPr>
          <w:ilvl w:val="0"/>
          <w:numId w:val="10"/>
        </w:numPr>
        <w:rPr>
          <w:rFonts w:ascii="Arial" w:hAnsi="Arial" w:cs="Arial"/>
        </w:rPr>
      </w:pPr>
      <w:r w:rsidRPr="00870C63">
        <w:rPr>
          <w:rFonts w:ascii="Arial" w:hAnsi="Arial" w:cs="Arial"/>
        </w:rPr>
        <w:t xml:space="preserve">Review of the appeal. </w:t>
      </w:r>
    </w:p>
    <w:p w14:paraId="0221BC98" w14:textId="77777777" w:rsidR="00DF073E" w:rsidRPr="00870C63" w:rsidRDefault="00DF073E" w:rsidP="00E96682">
      <w:pPr>
        <w:pStyle w:val="ListParagraph"/>
        <w:numPr>
          <w:ilvl w:val="0"/>
          <w:numId w:val="10"/>
        </w:numPr>
        <w:rPr>
          <w:rFonts w:ascii="Arial" w:hAnsi="Arial" w:cs="Arial"/>
        </w:rPr>
      </w:pPr>
      <w:r w:rsidRPr="00870C63">
        <w:rPr>
          <w:rFonts w:ascii="Arial" w:hAnsi="Arial" w:cs="Arial"/>
        </w:rPr>
        <w:t>Appeal determination.</w:t>
      </w:r>
    </w:p>
    <w:p w14:paraId="634CD707" w14:textId="77777777" w:rsidR="00DF073E" w:rsidRPr="00870C63" w:rsidRDefault="00DF073E" w:rsidP="00E96682">
      <w:pPr>
        <w:pStyle w:val="ListParagraph"/>
        <w:numPr>
          <w:ilvl w:val="0"/>
          <w:numId w:val="10"/>
        </w:numPr>
        <w:rPr>
          <w:rFonts w:ascii="Arial" w:hAnsi="Arial" w:cs="Arial"/>
        </w:rPr>
      </w:pPr>
      <w:r w:rsidRPr="00870C63">
        <w:rPr>
          <w:rFonts w:ascii="Arial" w:hAnsi="Arial" w:cs="Arial"/>
        </w:rPr>
        <w:t>Rationale for the determination.</w:t>
      </w:r>
    </w:p>
    <w:p w14:paraId="15E21026" w14:textId="77777777" w:rsidR="00DF073E" w:rsidRPr="00870C63" w:rsidRDefault="00DF073E" w:rsidP="00E96682">
      <w:pPr>
        <w:pStyle w:val="ListParagraph"/>
        <w:numPr>
          <w:ilvl w:val="0"/>
          <w:numId w:val="10"/>
        </w:numPr>
        <w:rPr>
          <w:rFonts w:ascii="Arial" w:hAnsi="Arial" w:cs="Arial"/>
        </w:rPr>
      </w:pPr>
      <w:r w:rsidRPr="00870C63">
        <w:rPr>
          <w:rFonts w:ascii="Arial" w:hAnsi="Arial" w:cs="Arial"/>
        </w:rPr>
        <w:t>Standard description of the appeal review process and criteria.</w:t>
      </w:r>
    </w:p>
    <w:p w14:paraId="1C923BCD" w14:textId="77777777" w:rsidR="00A73ACD" w:rsidRPr="00870C63" w:rsidRDefault="00A73ACD" w:rsidP="00A73ACD">
      <w:pPr>
        <w:pStyle w:val="ListParagraph"/>
        <w:ind w:left="1440"/>
        <w:rPr>
          <w:rFonts w:ascii="Arial" w:hAnsi="Arial" w:cs="Arial"/>
        </w:rPr>
      </w:pPr>
    </w:p>
    <w:p w14:paraId="310CF194" w14:textId="77777777" w:rsidR="00DF073E" w:rsidRPr="00870C63" w:rsidRDefault="00DF073E" w:rsidP="00595EC0">
      <w:pPr>
        <w:pStyle w:val="Heading2"/>
        <w:ind w:left="575"/>
        <w:rPr>
          <w:rFonts w:ascii="Arial" w:hAnsi="Arial" w:cs="Arial"/>
        </w:rPr>
      </w:pPr>
      <w:bookmarkStart w:id="61" w:name="_Toc96858973"/>
      <w:r w:rsidRPr="00870C63">
        <w:rPr>
          <w:rFonts w:ascii="Arial" w:hAnsi="Arial" w:cs="Arial"/>
        </w:rPr>
        <w:t xml:space="preserve">6. </w:t>
      </w:r>
      <w:r w:rsidRPr="00870C63">
        <w:rPr>
          <w:rFonts w:ascii="Arial" w:hAnsi="Arial" w:cs="Arial"/>
          <w:i/>
        </w:rPr>
        <w:t>Debriefing Process</w:t>
      </w:r>
      <w:bookmarkEnd w:id="61"/>
      <w:r w:rsidRPr="00870C63">
        <w:rPr>
          <w:rFonts w:ascii="Arial" w:hAnsi="Arial" w:cs="Arial"/>
        </w:rPr>
        <w:t xml:space="preserve"> </w:t>
      </w:r>
    </w:p>
    <w:p w14:paraId="589C86E4" w14:textId="77777777" w:rsidR="00DF073E" w:rsidRPr="00870C63" w:rsidRDefault="00DF073E" w:rsidP="00DF073E">
      <w:pPr>
        <w:ind w:left="360"/>
        <w:rPr>
          <w:rFonts w:ascii="Arial" w:hAnsi="Arial" w:cs="Arial"/>
        </w:rPr>
      </w:pPr>
    </w:p>
    <w:p w14:paraId="07EFC7A7" w14:textId="77777777" w:rsidR="00DF073E" w:rsidRPr="00870C63" w:rsidRDefault="00DF073E" w:rsidP="00DF073E">
      <w:pPr>
        <w:ind w:left="360"/>
        <w:rPr>
          <w:rFonts w:ascii="Arial" w:hAnsi="Arial" w:cs="Arial"/>
        </w:rPr>
      </w:pPr>
      <w:r w:rsidRPr="00870C63">
        <w:rPr>
          <w:rFonts w:ascii="Arial" w:hAnsi="Arial" w:cs="Arial"/>
        </w:rPr>
        <w:t xml:space="preserve">Unsuccessful applicants may request a debriefing for feedback to improve future applications. Debriefings include written advice on the strengths and weaknesses of applications using the evaluation and review criteria. </w:t>
      </w:r>
    </w:p>
    <w:p w14:paraId="14CAF796" w14:textId="77777777" w:rsidR="00DF073E" w:rsidRPr="00870C63" w:rsidRDefault="00DF073E" w:rsidP="00DF073E">
      <w:pPr>
        <w:pStyle w:val="ListParagraph"/>
        <w:ind w:left="0"/>
        <w:rPr>
          <w:rFonts w:ascii="Arial" w:hAnsi="Arial" w:cs="Arial"/>
        </w:rPr>
      </w:pPr>
    </w:p>
    <w:p w14:paraId="4988E585" w14:textId="77777777" w:rsidR="00DF073E" w:rsidRPr="00870C63" w:rsidRDefault="00DF073E" w:rsidP="00DF073E">
      <w:pPr>
        <w:pStyle w:val="ListParagraph"/>
        <w:ind w:left="360"/>
        <w:rPr>
          <w:rFonts w:ascii="Arial" w:hAnsi="Arial" w:cs="Arial"/>
        </w:rPr>
      </w:pPr>
      <w:r w:rsidRPr="00870C63">
        <w:rPr>
          <w:rFonts w:ascii="Arial" w:hAnsi="Arial" w:cs="Arial"/>
        </w:rPr>
        <w:t xml:space="preserve">Requests for debriefings must be made via email and submitted within seven calendar days after receipt of notice. Debriefing requests will not be granted if there is an active appeal, administrative action, or court proceeding. The written debriefing requests shall include: </w:t>
      </w:r>
    </w:p>
    <w:p w14:paraId="23DA09B7" w14:textId="77777777" w:rsidR="00DF073E" w:rsidRPr="00870C63" w:rsidRDefault="00DF073E" w:rsidP="00DF073E">
      <w:pPr>
        <w:pStyle w:val="ListParagraph"/>
        <w:ind w:left="0"/>
        <w:rPr>
          <w:rFonts w:ascii="Arial" w:hAnsi="Arial" w:cs="Arial"/>
        </w:rPr>
      </w:pPr>
    </w:p>
    <w:p w14:paraId="7EB3889E" w14:textId="77777777" w:rsidR="00DF073E" w:rsidRPr="00870C63" w:rsidRDefault="00DF073E" w:rsidP="00E96682">
      <w:pPr>
        <w:pStyle w:val="ListParagraph"/>
        <w:numPr>
          <w:ilvl w:val="0"/>
          <w:numId w:val="11"/>
        </w:numPr>
        <w:rPr>
          <w:rFonts w:ascii="Arial" w:hAnsi="Arial" w:cs="Arial"/>
        </w:rPr>
      </w:pPr>
      <w:r w:rsidRPr="00870C63">
        <w:rPr>
          <w:rFonts w:ascii="Arial" w:hAnsi="Arial" w:cs="Arial"/>
        </w:rPr>
        <w:t>The name and address of the requesting party.</w:t>
      </w:r>
    </w:p>
    <w:p w14:paraId="488D1F1E" w14:textId="77777777" w:rsidR="00DF073E" w:rsidRPr="00870C63" w:rsidRDefault="00DF073E" w:rsidP="00E96682">
      <w:pPr>
        <w:pStyle w:val="ListParagraph"/>
        <w:numPr>
          <w:ilvl w:val="0"/>
          <w:numId w:val="11"/>
        </w:numPr>
        <w:rPr>
          <w:rFonts w:ascii="Arial" w:hAnsi="Arial" w:cs="Arial"/>
        </w:rPr>
      </w:pPr>
      <w:r w:rsidRPr="00870C63">
        <w:rPr>
          <w:rFonts w:ascii="Arial" w:hAnsi="Arial" w:cs="Arial"/>
        </w:rPr>
        <w:t>Identification of grant program.</w:t>
      </w:r>
    </w:p>
    <w:p w14:paraId="68EF9657" w14:textId="77777777" w:rsidR="00DF073E" w:rsidRPr="00870C63" w:rsidRDefault="00DF073E" w:rsidP="00E96682">
      <w:pPr>
        <w:pStyle w:val="ListParagraph"/>
        <w:numPr>
          <w:ilvl w:val="0"/>
          <w:numId w:val="11"/>
        </w:numPr>
        <w:rPr>
          <w:rFonts w:ascii="Arial" w:hAnsi="Arial" w:cs="Arial"/>
        </w:rPr>
      </w:pPr>
      <w:r w:rsidRPr="00870C63">
        <w:rPr>
          <w:rFonts w:ascii="Arial" w:hAnsi="Arial" w:cs="Arial"/>
        </w:rPr>
        <w:t>Reasons for the debrief request.</w:t>
      </w:r>
    </w:p>
    <w:p w14:paraId="4A677CA5" w14:textId="77777777" w:rsidR="00DF073E" w:rsidRPr="00870C63" w:rsidRDefault="00DF073E" w:rsidP="00DF073E">
      <w:pPr>
        <w:pStyle w:val="ListParagraph"/>
        <w:ind w:left="0"/>
        <w:rPr>
          <w:rFonts w:ascii="Arial" w:hAnsi="Arial" w:cs="Arial"/>
        </w:rPr>
      </w:pPr>
    </w:p>
    <w:p w14:paraId="7F259523" w14:textId="77777777" w:rsidR="00DF073E" w:rsidRPr="00870C63" w:rsidRDefault="00DF073E" w:rsidP="00DF073E">
      <w:pPr>
        <w:pStyle w:val="ListParagraph"/>
        <w:ind w:left="360"/>
        <w:rPr>
          <w:rFonts w:ascii="Arial" w:hAnsi="Arial" w:cs="Arial"/>
        </w:rPr>
      </w:pPr>
      <w:r w:rsidRPr="00870C63">
        <w:rPr>
          <w:rFonts w:ascii="Arial" w:hAnsi="Arial" w:cs="Arial"/>
        </w:rPr>
        <w:t>Please send requests to:</w:t>
      </w:r>
    </w:p>
    <w:p w14:paraId="5FD75FB1" w14:textId="77777777" w:rsidR="00DF073E" w:rsidRPr="00870C63" w:rsidRDefault="00DF073E" w:rsidP="00DF073E">
      <w:pPr>
        <w:ind w:left="0"/>
        <w:rPr>
          <w:rFonts w:ascii="Arial" w:hAnsi="Arial" w:cs="Arial"/>
        </w:rPr>
      </w:pPr>
    </w:p>
    <w:p w14:paraId="2431CAAA" w14:textId="77777777" w:rsidR="00E96682" w:rsidRPr="00870C63" w:rsidRDefault="00E96682" w:rsidP="00E96682">
      <w:pPr>
        <w:ind w:left="360"/>
        <w:rPr>
          <w:rFonts w:ascii="Arial" w:hAnsi="Arial" w:cs="Arial"/>
          <w:color w:val="auto"/>
        </w:rPr>
      </w:pPr>
      <w:r w:rsidRPr="00870C63">
        <w:rPr>
          <w:rFonts w:ascii="Arial" w:hAnsi="Arial" w:cs="Arial"/>
          <w:color w:val="auto"/>
        </w:rPr>
        <w:t>Mary Ratliff</w:t>
      </w:r>
    </w:p>
    <w:p w14:paraId="2538B47A" w14:textId="77777777" w:rsidR="00E96682" w:rsidRPr="00870C63" w:rsidRDefault="00E96682" w:rsidP="00E96682">
      <w:pPr>
        <w:ind w:left="360"/>
        <w:rPr>
          <w:rFonts w:ascii="Arial" w:hAnsi="Arial" w:cs="Arial"/>
          <w:color w:val="auto"/>
        </w:rPr>
      </w:pPr>
      <w:r w:rsidRPr="00870C63">
        <w:rPr>
          <w:rFonts w:ascii="Arial" w:hAnsi="Arial" w:cs="Arial"/>
          <w:color w:val="auto"/>
        </w:rPr>
        <w:t>Illinois Criminal Justice Information Authority</w:t>
      </w:r>
    </w:p>
    <w:p w14:paraId="6DBEA485" w14:textId="013B63ED" w:rsidR="00DF073E" w:rsidRPr="00870C63" w:rsidRDefault="0034255A" w:rsidP="00DF073E">
      <w:pPr>
        <w:autoSpaceDE w:val="0"/>
        <w:autoSpaceDN w:val="0"/>
        <w:adjustRightInd w:val="0"/>
        <w:ind w:left="360"/>
        <w:rPr>
          <w:rFonts w:ascii="Arial" w:hAnsi="Arial" w:cs="Arial"/>
        </w:rPr>
      </w:pPr>
      <w:hyperlink r:id="rId37" w:history="1">
        <w:r w:rsidR="00E96682" w:rsidRPr="00870C63">
          <w:rPr>
            <w:rStyle w:val="Hyperlink"/>
            <w:rFonts w:ascii="Arial" w:hAnsi="Arial" w:cs="Arial"/>
          </w:rPr>
          <w:t>cja.ifvccgrants@illinois.gov</w:t>
        </w:r>
      </w:hyperlink>
    </w:p>
    <w:p w14:paraId="57D88BFD" w14:textId="297F5AE1" w:rsidR="00601B39" w:rsidRPr="00870C63" w:rsidRDefault="00601B39" w:rsidP="00601B39">
      <w:pPr>
        <w:pStyle w:val="Heading1"/>
        <w:rPr>
          <w:rFonts w:ascii="Arial" w:hAnsi="Arial" w:cs="Arial"/>
          <w:b/>
          <w:sz w:val="24"/>
          <w:szCs w:val="24"/>
        </w:rPr>
      </w:pPr>
      <w:bookmarkStart w:id="62" w:name="_Toc96858974"/>
      <w:r w:rsidRPr="00870C63">
        <w:rPr>
          <w:rFonts w:ascii="Arial" w:hAnsi="Arial" w:cs="Arial"/>
          <w:b/>
          <w:sz w:val="24"/>
          <w:szCs w:val="24"/>
        </w:rPr>
        <w:t>Award Administration Information</w:t>
      </w:r>
      <w:bookmarkEnd w:id="62"/>
    </w:p>
    <w:p w14:paraId="10B16879" w14:textId="77777777" w:rsidR="00601B39" w:rsidRPr="00870C63" w:rsidRDefault="00601B39" w:rsidP="00DF073E">
      <w:pPr>
        <w:autoSpaceDE w:val="0"/>
        <w:autoSpaceDN w:val="0"/>
        <w:adjustRightInd w:val="0"/>
        <w:ind w:left="360"/>
        <w:rPr>
          <w:rFonts w:ascii="Arial" w:hAnsi="Arial" w:cs="Arial"/>
          <w:b/>
          <w:i/>
        </w:rPr>
      </w:pPr>
    </w:p>
    <w:p w14:paraId="698C8633" w14:textId="1D563EBC" w:rsidR="00DF073E" w:rsidRPr="00870C63" w:rsidRDefault="00DF073E" w:rsidP="00595EC0">
      <w:pPr>
        <w:pStyle w:val="Heading2"/>
        <w:ind w:left="575"/>
        <w:rPr>
          <w:rFonts w:ascii="Arial" w:hAnsi="Arial" w:cs="Arial"/>
        </w:rPr>
      </w:pPr>
      <w:bookmarkStart w:id="63" w:name="_Toc96858975"/>
      <w:r w:rsidRPr="00870C63">
        <w:rPr>
          <w:rFonts w:ascii="Arial" w:hAnsi="Arial" w:cs="Arial"/>
        </w:rPr>
        <w:t xml:space="preserve">1. </w:t>
      </w:r>
      <w:bookmarkStart w:id="64" w:name="_Hlk534486345"/>
      <w:r w:rsidRPr="00870C63">
        <w:rPr>
          <w:rFonts w:ascii="Arial" w:hAnsi="Arial" w:cs="Arial"/>
          <w:i/>
        </w:rPr>
        <w:t>State Award Notices</w:t>
      </w:r>
      <w:bookmarkEnd w:id="64"/>
      <w:bookmarkEnd w:id="63"/>
      <w:r w:rsidRPr="00870C63">
        <w:rPr>
          <w:rFonts w:ascii="Arial" w:hAnsi="Arial" w:cs="Arial"/>
        </w:rPr>
        <w:t xml:space="preserve"> </w:t>
      </w:r>
    </w:p>
    <w:p w14:paraId="4F05385B" w14:textId="77777777" w:rsidR="00DF073E" w:rsidRPr="00870C63" w:rsidRDefault="00DF073E" w:rsidP="00DF073E">
      <w:pPr>
        <w:autoSpaceDE w:val="0"/>
        <w:autoSpaceDN w:val="0"/>
        <w:adjustRightInd w:val="0"/>
        <w:ind w:left="360"/>
        <w:rPr>
          <w:rFonts w:ascii="Arial" w:hAnsi="Arial" w:cs="Arial"/>
          <w:color w:val="2E74B5" w:themeColor="accent5" w:themeShade="BF"/>
        </w:rPr>
      </w:pPr>
    </w:p>
    <w:p w14:paraId="56754A15" w14:textId="77777777" w:rsidR="00E96682" w:rsidRPr="00870C63" w:rsidRDefault="00E96682" w:rsidP="00E96682">
      <w:pPr>
        <w:ind w:left="360"/>
        <w:rPr>
          <w:rFonts w:ascii="Arial" w:hAnsi="Arial" w:cs="Arial"/>
          <w:color w:val="auto"/>
        </w:rPr>
      </w:pPr>
      <w:r w:rsidRPr="00870C63">
        <w:rPr>
          <w:rFonts w:ascii="Arial" w:hAnsi="Arial" w:cs="Arial"/>
          <w:color w:val="auto"/>
        </w:rPr>
        <w:t>The ICJIA Budget Committee is scheduled to review and approve designations on June 23, 2022.</w:t>
      </w:r>
    </w:p>
    <w:p w14:paraId="6CA7EA15" w14:textId="77777777" w:rsidR="00E96682" w:rsidRPr="00870C63" w:rsidRDefault="00E96682" w:rsidP="00E96682">
      <w:pPr>
        <w:ind w:left="360"/>
        <w:rPr>
          <w:rFonts w:ascii="Arial" w:hAnsi="Arial" w:cs="Arial"/>
          <w:color w:val="auto"/>
        </w:rPr>
      </w:pPr>
    </w:p>
    <w:p w14:paraId="00CC1B66" w14:textId="7787765D" w:rsidR="00E96682" w:rsidRPr="00870C63" w:rsidRDefault="00E96682" w:rsidP="00E96682">
      <w:pPr>
        <w:ind w:left="360"/>
        <w:rPr>
          <w:rFonts w:ascii="Arial" w:hAnsi="Arial" w:cs="Arial"/>
          <w:color w:val="auto"/>
        </w:rPr>
      </w:pPr>
      <w:r w:rsidRPr="00870C63">
        <w:rPr>
          <w:rFonts w:ascii="Arial" w:hAnsi="Arial" w:cs="Arial"/>
          <w:color w:val="auto"/>
        </w:rPr>
        <w:t>ICJIA will transmit a Notice of State Award (NOSA), and the grant agreement to successful applicants after the Budget Committee reviews and approves designations. The NOSA will detail specific conditions resulting from pre-award risk assessments that will be included in the grant agreement. The NOSA will be provided and must be accepted through the Grantee Portal unless an alternative distribution has been established by ICJIA. The NOSA is not an authorization to begin performance or incur costs.</w:t>
      </w:r>
    </w:p>
    <w:p w14:paraId="3143BD98" w14:textId="77777777" w:rsidR="00E96682" w:rsidRPr="00870C63" w:rsidRDefault="00E96682" w:rsidP="00E96682">
      <w:pPr>
        <w:ind w:left="360"/>
        <w:rPr>
          <w:rFonts w:ascii="Arial" w:hAnsi="Arial" w:cs="Arial"/>
          <w:color w:val="auto"/>
        </w:rPr>
      </w:pPr>
    </w:p>
    <w:p w14:paraId="0ECD4A23" w14:textId="77777777" w:rsidR="00E96682" w:rsidRPr="00870C63" w:rsidRDefault="00E96682" w:rsidP="00E96682">
      <w:pPr>
        <w:ind w:left="360"/>
        <w:rPr>
          <w:rFonts w:ascii="Arial" w:hAnsi="Arial" w:cs="Arial"/>
          <w:color w:val="auto"/>
        </w:rPr>
      </w:pPr>
      <w:r w:rsidRPr="00870C63">
        <w:rPr>
          <w:rFonts w:ascii="Arial" w:hAnsi="Arial" w:cs="Arial"/>
          <w:color w:val="auto"/>
        </w:rPr>
        <w:t xml:space="preserve">ICJIA also requires additional documents to be submitted prior to the execution of an agreement, including: </w:t>
      </w:r>
    </w:p>
    <w:p w14:paraId="74A1DE7E" w14:textId="77777777" w:rsidR="00E96682" w:rsidRPr="00870C63" w:rsidRDefault="00E96682" w:rsidP="00E96682">
      <w:pPr>
        <w:tabs>
          <w:tab w:val="left" w:pos="1080"/>
        </w:tabs>
        <w:rPr>
          <w:rFonts w:ascii="Arial" w:hAnsi="Arial" w:cs="Arial"/>
          <w:color w:val="auto"/>
        </w:rPr>
      </w:pPr>
      <w:r w:rsidRPr="00870C63">
        <w:rPr>
          <w:rFonts w:ascii="Arial" w:hAnsi="Arial" w:cs="Arial"/>
          <w:color w:val="auto"/>
        </w:rPr>
        <w:t>o</w:t>
      </w:r>
      <w:r w:rsidRPr="00870C63">
        <w:rPr>
          <w:rFonts w:ascii="Arial" w:hAnsi="Arial" w:cs="Arial"/>
          <w:color w:val="auto"/>
        </w:rPr>
        <w:tab/>
        <w:t xml:space="preserve">Audit Information Sheet </w:t>
      </w:r>
    </w:p>
    <w:p w14:paraId="00E16BB2" w14:textId="77777777" w:rsidR="00E96682" w:rsidRPr="00870C63" w:rsidRDefault="00E96682" w:rsidP="00E96682">
      <w:pPr>
        <w:tabs>
          <w:tab w:val="left" w:pos="1080"/>
        </w:tabs>
        <w:rPr>
          <w:rFonts w:ascii="Arial" w:hAnsi="Arial" w:cs="Arial"/>
          <w:color w:val="auto"/>
        </w:rPr>
      </w:pPr>
      <w:r w:rsidRPr="00870C63">
        <w:rPr>
          <w:rFonts w:ascii="Arial" w:hAnsi="Arial" w:cs="Arial"/>
          <w:color w:val="auto"/>
        </w:rPr>
        <w:t>o</w:t>
      </w:r>
      <w:r w:rsidRPr="00870C63">
        <w:rPr>
          <w:rFonts w:ascii="Arial" w:hAnsi="Arial" w:cs="Arial"/>
          <w:color w:val="auto"/>
        </w:rPr>
        <w:tab/>
        <w:t>Programmatic Risk Assessment</w:t>
      </w:r>
    </w:p>
    <w:p w14:paraId="1C56B12D" w14:textId="4BDF726C" w:rsidR="00DF073E" w:rsidRDefault="00DF073E" w:rsidP="00DF073E">
      <w:pPr>
        <w:ind w:left="360"/>
        <w:rPr>
          <w:rFonts w:ascii="Arial" w:hAnsi="Arial" w:cs="Arial"/>
          <w:color w:val="auto"/>
        </w:rPr>
      </w:pPr>
    </w:p>
    <w:p w14:paraId="56358129" w14:textId="74E03D91" w:rsidR="00504EA4" w:rsidRDefault="00504EA4" w:rsidP="00DF073E">
      <w:pPr>
        <w:ind w:left="360"/>
        <w:rPr>
          <w:rFonts w:ascii="Arial" w:hAnsi="Arial" w:cs="Arial"/>
          <w:color w:val="auto"/>
        </w:rPr>
      </w:pPr>
    </w:p>
    <w:p w14:paraId="59A6CDB3" w14:textId="77777777" w:rsidR="00504EA4" w:rsidRPr="00870C63" w:rsidRDefault="00504EA4" w:rsidP="00DF073E">
      <w:pPr>
        <w:ind w:left="360"/>
        <w:rPr>
          <w:rFonts w:ascii="Arial" w:hAnsi="Arial" w:cs="Arial"/>
          <w:b/>
          <w:color w:val="FF0000"/>
        </w:rPr>
      </w:pPr>
    </w:p>
    <w:p w14:paraId="44D7C725" w14:textId="77777777" w:rsidR="00DF073E" w:rsidRPr="00870C63" w:rsidRDefault="00DF073E" w:rsidP="00595EC0">
      <w:pPr>
        <w:pStyle w:val="Heading2"/>
        <w:ind w:left="575"/>
        <w:rPr>
          <w:rFonts w:ascii="Arial" w:hAnsi="Arial" w:cs="Arial"/>
        </w:rPr>
      </w:pPr>
      <w:bookmarkStart w:id="65" w:name="_Toc96858976"/>
      <w:r w:rsidRPr="00870C63">
        <w:rPr>
          <w:rFonts w:ascii="Arial" w:hAnsi="Arial" w:cs="Arial"/>
        </w:rPr>
        <w:t xml:space="preserve">2. </w:t>
      </w:r>
      <w:r w:rsidRPr="00870C63">
        <w:rPr>
          <w:rFonts w:ascii="Arial" w:hAnsi="Arial" w:cs="Arial"/>
          <w:i/>
        </w:rPr>
        <w:t>Administrative and National Policy Requirements</w:t>
      </w:r>
      <w:bookmarkEnd w:id="65"/>
      <w:r w:rsidRPr="00870C63">
        <w:rPr>
          <w:rFonts w:ascii="Arial" w:hAnsi="Arial" w:cs="Arial"/>
        </w:rPr>
        <w:t xml:space="preserve">  </w:t>
      </w:r>
    </w:p>
    <w:p w14:paraId="24FF9EF9" w14:textId="77777777" w:rsidR="00DF073E" w:rsidRPr="00870C63" w:rsidRDefault="00DF073E" w:rsidP="00DF073E">
      <w:pPr>
        <w:autoSpaceDE w:val="0"/>
        <w:autoSpaceDN w:val="0"/>
        <w:adjustRightInd w:val="0"/>
        <w:ind w:left="360"/>
        <w:rPr>
          <w:rFonts w:ascii="Arial" w:hAnsi="Arial" w:cs="Arial"/>
          <w:b/>
          <w:i/>
        </w:rPr>
      </w:pPr>
    </w:p>
    <w:p w14:paraId="0A778ED3" w14:textId="77777777" w:rsidR="00E96682" w:rsidRPr="00870C63" w:rsidRDefault="00E96682" w:rsidP="00E96682">
      <w:pPr>
        <w:ind w:left="360"/>
        <w:rPr>
          <w:rFonts w:ascii="Arial" w:hAnsi="Arial" w:cs="Arial"/>
        </w:rPr>
      </w:pPr>
      <w:r w:rsidRPr="00870C63">
        <w:rPr>
          <w:rFonts w:ascii="Arial" w:hAnsi="Arial" w:cs="Arial"/>
        </w:rPr>
        <w:t xml:space="preserve">In addition to implementing the funded project consistent with the approved project proposal and budget, agencies selected for funding must comply with applicable grant </w:t>
      </w:r>
      <w:r w:rsidRPr="00870C63">
        <w:rPr>
          <w:rFonts w:ascii="Arial" w:hAnsi="Arial" w:cs="Arial"/>
          <w:color w:val="auto"/>
        </w:rPr>
        <w:t xml:space="preserve">terms and conditions and other legal requirements, including the Grant Accountability and Transparency Act (GATA), </w:t>
      </w:r>
      <w:r w:rsidRPr="00870C63">
        <w:rPr>
          <w:rFonts w:ascii="Arial" w:hAnsi="Arial" w:cs="Arial"/>
        </w:rPr>
        <w:t xml:space="preserve">and the U.S. Department of Justice Grants Financial Guide. </w:t>
      </w:r>
    </w:p>
    <w:p w14:paraId="26E39AFC" w14:textId="77777777" w:rsidR="00DF073E" w:rsidRPr="00870C63" w:rsidRDefault="00DF073E" w:rsidP="00DF073E">
      <w:pPr>
        <w:ind w:left="360"/>
        <w:rPr>
          <w:rFonts w:ascii="Arial" w:hAnsi="Arial" w:cs="Arial"/>
        </w:rPr>
      </w:pPr>
    </w:p>
    <w:p w14:paraId="04BD7C10" w14:textId="77777777" w:rsidR="00DF073E" w:rsidRPr="00870C63" w:rsidRDefault="00DF073E" w:rsidP="00DF073E">
      <w:pPr>
        <w:ind w:left="360"/>
        <w:rPr>
          <w:rFonts w:ascii="Arial" w:hAnsi="Arial" w:cs="Arial"/>
        </w:rPr>
      </w:pPr>
      <w:r w:rsidRPr="00870C63">
        <w:rPr>
          <w:rFonts w:ascii="Arial" w:hAnsi="Arial" w:cs="Arial"/>
        </w:rPr>
        <w:t>Additional programmatic and administrative special conditions may be required.</w:t>
      </w:r>
    </w:p>
    <w:p w14:paraId="744D1301" w14:textId="77777777" w:rsidR="00DF073E" w:rsidRPr="00870C63" w:rsidRDefault="00DF073E" w:rsidP="00DF073E">
      <w:pPr>
        <w:ind w:left="360"/>
        <w:rPr>
          <w:rFonts w:ascii="Arial" w:hAnsi="Arial" w:cs="Arial"/>
        </w:rPr>
      </w:pPr>
    </w:p>
    <w:p w14:paraId="4BDEF91C" w14:textId="77777777" w:rsidR="00DF073E" w:rsidRPr="00870C63" w:rsidRDefault="00DF073E" w:rsidP="00595EC0">
      <w:pPr>
        <w:pStyle w:val="Heading2"/>
        <w:ind w:left="575"/>
        <w:rPr>
          <w:rFonts w:ascii="Arial" w:hAnsi="Arial" w:cs="Arial"/>
        </w:rPr>
      </w:pPr>
      <w:bookmarkStart w:id="66" w:name="_Toc96858977"/>
      <w:r w:rsidRPr="00870C63">
        <w:rPr>
          <w:rFonts w:ascii="Arial" w:hAnsi="Arial" w:cs="Arial"/>
        </w:rPr>
        <w:t xml:space="preserve">3. </w:t>
      </w:r>
      <w:r w:rsidRPr="00870C63">
        <w:rPr>
          <w:rFonts w:ascii="Arial" w:hAnsi="Arial" w:cs="Arial"/>
          <w:i/>
        </w:rPr>
        <w:t>Reporting</w:t>
      </w:r>
      <w:bookmarkEnd w:id="66"/>
      <w:r w:rsidRPr="00870C63">
        <w:rPr>
          <w:rFonts w:ascii="Arial" w:hAnsi="Arial" w:cs="Arial"/>
          <w:i/>
        </w:rPr>
        <w:t xml:space="preserve"> </w:t>
      </w:r>
    </w:p>
    <w:p w14:paraId="66D013DB" w14:textId="77777777" w:rsidR="00DF073E" w:rsidRPr="00870C63" w:rsidRDefault="00DF073E" w:rsidP="00DF073E">
      <w:pPr>
        <w:autoSpaceDE w:val="0"/>
        <w:autoSpaceDN w:val="0"/>
        <w:adjustRightInd w:val="0"/>
        <w:ind w:left="360"/>
        <w:rPr>
          <w:rFonts w:ascii="Arial" w:hAnsi="Arial" w:cs="Arial"/>
        </w:rPr>
      </w:pPr>
    </w:p>
    <w:p w14:paraId="5796ADD2" w14:textId="77777777" w:rsidR="00DF073E" w:rsidRPr="00870C63" w:rsidRDefault="00DF073E" w:rsidP="00DF073E">
      <w:pPr>
        <w:autoSpaceDE w:val="0"/>
        <w:autoSpaceDN w:val="0"/>
        <w:adjustRightInd w:val="0"/>
        <w:ind w:left="360"/>
        <w:rPr>
          <w:rFonts w:ascii="Arial" w:hAnsi="Arial" w:cs="Arial"/>
        </w:rPr>
      </w:pPr>
      <w:r w:rsidRPr="00870C63">
        <w:rPr>
          <w:rFonts w:ascii="Arial" w:hAnsi="Arial" w:cs="Arial"/>
        </w:rPr>
        <w:t>Recipients must submit periodic financial reports, progress reports, final financial and progress reports, and, if applicable, an annual audit report in accordance with the 2 CFR Part 200 Uniform Requirements. Future awards and fund drawdowns may be withheld if reports are delinquent.</w:t>
      </w:r>
    </w:p>
    <w:p w14:paraId="4A973565" w14:textId="0101A9F3" w:rsidR="00DF073E" w:rsidRPr="00870C63" w:rsidRDefault="00DF073E" w:rsidP="00DF073E">
      <w:pPr>
        <w:autoSpaceDE w:val="0"/>
        <w:autoSpaceDN w:val="0"/>
        <w:adjustRightInd w:val="0"/>
        <w:ind w:left="0"/>
        <w:rPr>
          <w:rFonts w:ascii="Arial" w:hAnsi="Arial" w:cs="Arial"/>
        </w:rPr>
      </w:pPr>
    </w:p>
    <w:p w14:paraId="37E18766" w14:textId="2E509B98" w:rsidR="00601B39" w:rsidRPr="00870C63" w:rsidRDefault="00601B39" w:rsidP="00601B39">
      <w:pPr>
        <w:pStyle w:val="Heading1"/>
        <w:rPr>
          <w:rFonts w:ascii="Arial" w:hAnsi="Arial" w:cs="Arial"/>
          <w:b/>
          <w:sz w:val="24"/>
          <w:szCs w:val="24"/>
        </w:rPr>
      </w:pPr>
      <w:bookmarkStart w:id="67" w:name="_Toc96858978"/>
      <w:r w:rsidRPr="00870C63">
        <w:rPr>
          <w:rFonts w:ascii="Arial" w:hAnsi="Arial" w:cs="Arial"/>
          <w:b/>
          <w:sz w:val="24"/>
          <w:szCs w:val="24"/>
        </w:rPr>
        <w:t>State Awarding Agency Contact(s)</w:t>
      </w:r>
      <w:bookmarkEnd w:id="67"/>
    </w:p>
    <w:p w14:paraId="57AA71CE" w14:textId="77777777" w:rsidR="00DF073E" w:rsidRPr="00870C63" w:rsidRDefault="00DF073E" w:rsidP="00DF073E">
      <w:pPr>
        <w:autoSpaceDE w:val="0"/>
        <w:autoSpaceDN w:val="0"/>
        <w:adjustRightInd w:val="0"/>
        <w:ind w:left="0"/>
        <w:rPr>
          <w:rFonts w:ascii="Arial" w:hAnsi="Arial" w:cs="Arial"/>
        </w:rPr>
      </w:pPr>
    </w:p>
    <w:p w14:paraId="40DCC706" w14:textId="77777777" w:rsidR="00DF073E" w:rsidRPr="00870C63" w:rsidRDefault="00DF073E" w:rsidP="00DF073E">
      <w:pPr>
        <w:ind w:left="0"/>
        <w:rPr>
          <w:rFonts w:ascii="Arial" w:hAnsi="Arial" w:cs="Arial"/>
        </w:rPr>
      </w:pPr>
      <w:r w:rsidRPr="00870C63">
        <w:rPr>
          <w:rFonts w:ascii="Arial" w:hAnsi="Arial" w:cs="Arial"/>
        </w:rPr>
        <w:t>For questions and technical assistance regarding application submission, contact:</w:t>
      </w:r>
    </w:p>
    <w:p w14:paraId="70CC0D30" w14:textId="77777777" w:rsidR="00DF073E" w:rsidRPr="00870C63" w:rsidRDefault="00DF073E" w:rsidP="00DF073E">
      <w:pPr>
        <w:autoSpaceDE w:val="0"/>
        <w:autoSpaceDN w:val="0"/>
        <w:adjustRightInd w:val="0"/>
        <w:ind w:left="0"/>
        <w:rPr>
          <w:rFonts w:ascii="Arial" w:hAnsi="Arial" w:cs="Arial"/>
        </w:rPr>
      </w:pPr>
    </w:p>
    <w:p w14:paraId="52C0DFAF" w14:textId="77777777" w:rsidR="00E96682" w:rsidRPr="00870C63" w:rsidRDefault="00E96682" w:rsidP="00E96682">
      <w:pPr>
        <w:ind w:left="360"/>
        <w:rPr>
          <w:rFonts w:ascii="Arial" w:hAnsi="Arial" w:cs="Arial"/>
          <w:color w:val="auto"/>
        </w:rPr>
      </w:pPr>
      <w:r w:rsidRPr="00870C63">
        <w:rPr>
          <w:rFonts w:ascii="Arial" w:hAnsi="Arial" w:cs="Arial"/>
          <w:color w:val="auto"/>
        </w:rPr>
        <w:t>Mary Ratliff</w:t>
      </w:r>
    </w:p>
    <w:p w14:paraId="59C746DB" w14:textId="77777777" w:rsidR="00E96682" w:rsidRPr="00870C63" w:rsidRDefault="00E96682" w:rsidP="00E96682">
      <w:pPr>
        <w:ind w:left="360"/>
        <w:rPr>
          <w:rFonts w:ascii="Arial" w:hAnsi="Arial" w:cs="Arial"/>
          <w:color w:val="auto"/>
        </w:rPr>
      </w:pPr>
      <w:r w:rsidRPr="00870C63">
        <w:rPr>
          <w:rFonts w:ascii="Arial" w:hAnsi="Arial" w:cs="Arial"/>
          <w:color w:val="auto"/>
        </w:rPr>
        <w:t>Illinois Criminal Justice Information Authority</w:t>
      </w:r>
    </w:p>
    <w:p w14:paraId="5B4F782F" w14:textId="31DE2894" w:rsidR="00E96682" w:rsidRPr="00870C63" w:rsidRDefault="0034255A" w:rsidP="00E96682">
      <w:pPr>
        <w:ind w:left="360"/>
        <w:rPr>
          <w:rFonts w:ascii="Arial" w:hAnsi="Arial" w:cs="Arial"/>
          <w:color w:val="auto"/>
        </w:rPr>
      </w:pPr>
      <w:hyperlink r:id="rId38" w:history="1">
        <w:r w:rsidR="00E96682" w:rsidRPr="00870C63">
          <w:rPr>
            <w:rStyle w:val="Hyperlink"/>
            <w:rFonts w:ascii="Arial" w:hAnsi="Arial" w:cs="Arial"/>
          </w:rPr>
          <w:t>cja.ifvccgrants@illinois.gov</w:t>
        </w:r>
      </w:hyperlink>
    </w:p>
    <w:p w14:paraId="3EABE852" w14:textId="004909E3" w:rsidR="00601B39" w:rsidRPr="00870C63" w:rsidRDefault="00601B39" w:rsidP="00601B39">
      <w:pPr>
        <w:pStyle w:val="Heading1"/>
        <w:rPr>
          <w:rFonts w:ascii="Arial" w:hAnsi="Arial" w:cs="Arial"/>
          <w:b/>
          <w:sz w:val="24"/>
          <w:szCs w:val="24"/>
        </w:rPr>
      </w:pPr>
      <w:bookmarkStart w:id="68" w:name="_Toc96858979"/>
      <w:r w:rsidRPr="00870C63">
        <w:rPr>
          <w:rFonts w:ascii="Arial" w:hAnsi="Arial" w:cs="Arial"/>
          <w:b/>
          <w:sz w:val="24"/>
          <w:szCs w:val="24"/>
        </w:rPr>
        <w:t>Other Information</w:t>
      </w:r>
      <w:bookmarkEnd w:id="68"/>
    </w:p>
    <w:p w14:paraId="7FC33EB1" w14:textId="77777777" w:rsidR="00601B39" w:rsidRPr="00870C63" w:rsidRDefault="00601B39" w:rsidP="00DF073E">
      <w:pPr>
        <w:autoSpaceDE w:val="0"/>
        <w:autoSpaceDN w:val="0"/>
        <w:adjustRightInd w:val="0"/>
        <w:ind w:left="0"/>
        <w:rPr>
          <w:rFonts w:ascii="Arial" w:hAnsi="Arial" w:cs="Arial"/>
        </w:rPr>
      </w:pPr>
    </w:p>
    <w:p w14:paraId="1D3784D4" w14:textId="77777777" w:rsidR="00DF073E" w:rsidRPr="00870C63" w:rsidRDefault="00DF073E" w:rsidP="00DF073E">
      <w:pPr>
        <w:pStyle w:val="Default"/>
      </w:pPr>
      <w:bookmarkStart w:id="69" w:name="_Hlk534486526"/>
      <w:r w:rsidRPr="00870C63">
        <w:t>The Illinois Criminal Justice Information Authority (ICJIA) is a state agency dedicated to improving the administration of criminal justice. ICJIA brings together key leaders from the justice system and the public to identify critical issues facing the criminal justice system in Illinois, and to propose and evaluate policies, programs, and legislation that address those issues. The statutory responsibilities of ICJIA fit into four areas: grants administration; research and analysis; policy and planning; and information systems and technology.</w:t>
      </w:r>
    </w:p>
    <w:p w14:paraId="75EF89DC" w14:textId="77777777" w:rsidR="00DF073E" w:rsidRPr="00870C63" w:rsidRDefault="00DF073E" w:rsidP="00DF073E">
      <w:pPr>
        <w:ind w:left="0"/>
        <w:rPr>
          <w:rFonts w:ascii="Arial" w:hAnsi="Arial" w:cs="Arial"/>
        </w:rPr>
      </w:pPr>
    </w:p>
    <w:p w14:paraId="0188BCC1" w14:textId="77777777" w:rsidR="00DF073E" w:rsidRPr="00870C63" w:rsidRDefault="00DF073E" w:rsidP="00DF073E">
      <w:pPr>
        <w:ind w:left="0"/>
        <w:rPr>
          <w:rFonts w:ascii="Arial" w:hAnsi="Arial" w:cs="Arial"/>
        </w:rPr>
      </w:pPr>
      <w:r w:rsidRPr="00870C63">
        <w:rPr>
          <w:rFonts w:ascii="Arial" w:hAnsi="Arial" w:cs="Arial"/>
        </w:rPr>
        <w:t>Section 7 of the Illinois Criminal Justice Information Act grants ICJIA authority “to apply for, receive, establish priorities for, allocate, disburse, and spend grants of funds that are made available by and received on or after January 1, 1983 from private sources or from the United States pursuant to the federal Crime Control Act of 1973, as amended, and similar federal legislation, and to enter into agreements with the United States government to further the purposes of this Act, or as may be required as a condition of obtaining federal funds” and “to receive, expend, and account for such funds of the State of Illinois as may be made available to further the purposes of this Act.” (20 ILCS 3930/7(k), (l))</w:t>
      </w:r>
    </w:p>
    <w:p w14:paraId="75BDE717" w14:textId="77777777" w:rsidR="00DF073E" w:rsidRPr="00870C63" w:rsidRDefault="00DF073E" w:rsidP="00DF073E">
      <w:pPr>
        <w:ind w:left="0"/>
        <w:rPr>
          <w:rFonts w:ascii="Arial" w:hAnsi="Arial" w:cs="Arial"/>
        </w:rPr>
      </w:pPr>
    </w:p>
    <w:p w14:paraId="1157594B" w14:textId="77777777" w:rsidR="00DF073E" w:rsidRPr="00870C63" w:rsidRDefault="00DF073E" w:rsidP="00DF073E">
      <w:pPr>
        <w:ind w:left="0"/>
        <w:rPr>
          <w:rFonts w:ascii="Arial" w:hAnsi="Arial" w:cs="Arial"/>
        </w:rPr>
      </w:pPr>
      <w:r w:rsidRPr="00870C63">
        <w:rPr>
          <w:rFonts w:ascii="Arial" w:hAnsi="Arial" w:cs="Arial"/>
        </w:rPr>
        <w:t xml:space="preserve">Neither the State of Illinois nor ICJIA are obligated to make any award </w:t>
      </w:r>
      <w:proofErr w:type="gramStart"/>
      <w:r w:rsidRPr="00870C63">
        <w:rPr>
          <w:rFonts w:ascii="Arial" w:hAnsi="Arial" w:cs="Arial"/>
        </w:rPr>
        <w:t>as a result of</w:t>
      </w:r>
      <w:proofErr w:type="gramEnd"/>
      <w:r w:rsidRPr="00870C63">
        <w:rPr>
          <w:rFonts w:ascii="Arial" w:hAnsi="Arial" w:cs="Arial"/>
        </w:rPr>
        <w:t xml:space="preserve"> this announcement. The ICJIA Executive Director or designee has sole authority to bind ICJIA to the expenditure of funds through the execution of grant agreements.</w:t>
      </w:r>
    </w:p>
    <w:p w14:paraId="5F093B88" w14:textId="77777777" w:rsidR="00DF073E" w:rsidRPr="00870C63" w:rsidRDefault="00DF073E" w:rsidP="00DF073E">
      <w:pPr>
        <w:ind w:left="360"/>
        <w:rPr>
          <w:rFonts w:ascii="Arial" w:hAnsi="Arial" w:cs="Arial"/>
        </w:rPr>
      </w:pPr>
      <w:r w:rsidRPr="00870C63">
        <w:rPr>
          <w:rFonts w:ascii="Arial" w:hAnsi="Arial" w:cs="Arial"/>
        </w:rPr>
        <w:t xml:space="preserve"> </w:t>
      </w:r>
    </w:p>
    <w:p w14:paraId="003DAD79" w14:textId="77777777" w:rsidR="00DF073E" w:rsidRPr="00870C63" w:rsidRDefault="00DF073E" w:rsidP="00DF073E">
      <w:pPr>
        <w:ind w:left="0"/>
        <w:rPr>
          <w:rFonts w:ascii="Arial" w:hAnsi="Arial" w:cs="Arial"/>
        </w:rPr>
      </w:pPr>
      <w:r w:rsidRPr="00870C63">
        <w:rPr>
          <w:rFonts w:ascii="Arial" w:hAnsi="Arial" w:cs="Arial"/>
        </w:rPr>
        <w:t xml:space="preserve">This application is subject to the Illinois Freedom of Information Act (FOIA). Any information that the applicant believes should be exempt under FOIA should clearly highlight the information that is exempt, and the basis of the exemption. </w:t>
      </w:r>
    </w:p>
    <w:bookmarkEnd w:id="69"/>
    <w:p w14:paraId="59349EFF" w14:textId="77777777" w:rsidR="00DF073E" w:rsidRPr="00870C63" w:rsidRDefault="00DF073E" w:rsidP="00DF073E">
      <w:pPr>
        <w:autoSpaceDE w:val="0"/>
        <w:autoSpaceDN w:val="0"/>
        <w:adjustRightInd w:val="0"/>
        <w:ind w:left="0"/>
        <w:rPr>
          <w:rFonts w:ascii="Arial" w:hAnsi="Arial" w:cs="Arial"/>
        </w:rPr>
      </w:pPr>
    </w:p>
    <w:p w14:paraId="51ABC563" w14:textId="77777777" w:rsidR="00DF073E" w:rsidRPr="00870C63" w:rsidRDefault="00DF073E" w:rsidP="00DF073E">
      <w:pPr>
        <w:rPr>
          <w:rFonts w:ascii="Arial" w:hAnsi="Arial" w:cs="Arial"/>
        </w:rPr>
      </w:pPr>
    </w:p>
    <w:p w14:paraId="45C05389" w14:textId="77777777" w:rsidR="00DF073E" w:rsidRPr="00870C63" w:rsidRDefault="00DF073E" w:rsidP="00DF073E">
      <w:pPr>
        <w:tabs>
          <w:tab w:val="left" w:pos="2655"/>
        </w:tabs>
        <w:rPr>
          <w:rFonts w:ascii="Arial" w:hAnsi="Arial" w:cs="Arial"/>
        </w:rPr>
      </w:pPr>
      <w:r w:rsidRPr="00870C63">
        <w:rPr>
          <w:rFonts w:ascii="Arial" w:hAnsi="Arial" w:cs="Arial"/>
        </w:rPr>
        <w:tab/>
      </w:r>
    </w:p>
    <w:p w14:paraId="7E51902C" w14:textId="77777777" w:rsidR="00250625" w:rsidRPr="00870C63" w:rsidRDefault="00250625">
      <w:pPr>
        <w:rPr>
          <w:rFonts w:ascii="Arial" w:hAnsi="Arial" w:cs="Arial"/>
        </w:rPr>
      </w:pPr>
    </w:p>
    <w:sectPr w:rsidR="00250625" w:rsidRPr="00870C63" w:rsidSect="00BD1825">
      <w:type w:val="continuous"/>
      <w:pgSz w:w="12240" w:h="15840"/>
      <w:pgMar w:top="1152"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1E098" w14:textId="77777777" w:rsidR="00681CFC" w:rsidRDefault="00681CFC" w:rsidP="00DF073E">
      <w:r>
        <w:separator/>
      </w:r>
    </w:p>
  </w:endnote>
  <w:endnote w:type="continuationSeparator" w:id="0">
    <w:p w14:paraId="4B6EBBD4" w14:textId="77777777" w:rsidR="00681CFC" w:rsidRDefault="00681CFC" w:rsidP="00DF0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408305303"/>
      <w:docPartObj>
        <w:docPartGallery w:val="Page Numbers (Bottom of Page)"/>
        <w:docPartUnique/>
      </w:docPartObj>
    </w:sdtPr>
    <w:sdtEndPr/>
    <w:sdtContent>
      <w:sdt>
        <w:sdtPr>
          <w:rPr>
            <w:sz w:val="20"/>
            <w:szCs w:val="20"/>
          </w:rPr>
          <w:id w:val="-710494395"/>
          <w:docPartObj>
            <w:docPartGallery w:val="Page Numbers (Top of Page)"/>
            <w:docPartUnique/>
          </w:docPartObj>
        </w:sdtPr>
        <w:sdtEndPr/>
        <w:sdtContent>
          <w:p w14:paraId="150773BF" w14:textId="77777777" w:rsidR="00681CFC" w:rsidRDefault="00681CFC" w:rsidP="00DF073E">
            <w:pPr>
              <w:pStyle w:val="Footer"/>
              <w:jc w:val="right"/>
              <w:rPr>
                <w:sz w:val="20"/>
                <w:szCs w:val="20"/>
              </w:rPr>
            </w:pPr>
            <w:r>
              <w:rPr>
                <w:sz w:val="20"/>
                <w:szCs w:val="20"/>
              </w:rPr>
              <w:t>Version 2.2021</w:t>
            </w:r>
          </w:p>
          <w:p w14:paraId="59F013F1" w14:textId="77777777" w:rsidR="00681CFC" w:rsidRPr="00F76DF1" w:rsidRDefault="00681CFC" w:rsidP="00DF073E">
            <w:pPr>
              <w:pStyle w:val="Footer"/>
              <w:jc w:val="right"/>
              <w:rPr>
                <w:sz w:val="20"/>
                <w:szCs w:val="20"/>
              </w:rPr>
            </w:pPr>
            <w:r w:rsidRPr="00A0400E">
              <w:rPr>
                <w:sz w:val="20"/>
                <w:szCs w:val="20"/>
              </w:rPr>
              <w:t xml:space="preserve">Page </w:t>
            </w:r>
            <w:r w:rsidRPr="00A0400E">
              <w:rPr>
                <w:b/>
                <w:bCs/>
                <w:sz w:val="20"/>
                <w:szCs w:val="20"/>
              </w:rPr>
              <w:fldChar w:fldCharType="begin"/>
            </w:r>
            <w:r w:rsidRPr="00A0400E">
              <w:rPr>
                <w:b/>
                <w:bCs/>
                <w:sz w:val="20"/>
                <w:szCs w:val="20"/>
              </w:rPr>
              <w:instrText xml:space="preserve"> PAGE </w:instrText>
            </w:r>
            <w:r w:rsidRPr="00A0400E">
              <w:rPr>
                <w:b/>
                <w:bCs/>
                <w:sz w:val="20"/>
                <w:szCs w:val="20"/>
              </w:rPr>
              <w:fldChar w:fldCharType="separate"/>
            </w:r>
            <w:r>
              <w:rPr>
                <w:b/>
                <w:bCs/>
                <w:noProof/>
                <w:sz w:val="20"/>
                <w:szCs w:val="20"/>
              </w:rPr>
              <w:t>1</w:t>
            </w:r>
            <w:r w:rsidRPr="00A0400E">
              <w:rPr>
                <w:b/>
                <w:bCs/>
                <w:sz w:val="20"/>
                <w:szCs w:val="20"/>
              </w:rPr>
              <w:fldChar w:fldCharType="end"/>
            </w:r>
            <w:r w:rsidRPr="00A0400E">
              <w:rPr>
                <w:sz w:val="20"/>
                <w:szCs w:val="20"/>
              </w:rPr>
              <w:t xml:space="preserve"> of </w:t>
            </w:r>
            <w:r w:rsidRPr="00A0400E">
              <w:rPr>
                <w:b/>
                <w:bCs/>
                <w:sz w:val="20"/>
                <w:szCs w:val="20"/>
              </w:rPr>
              <w:fldChar w:fldCharType="begin"/>
            </w:r>
            <w:r w:rsidRPr="00A0400E">
              <w:rPr>
                <w:b/>
                <w:bCs/>
                <w:sz w:val="20"/>
                <w:szCs w:val="20"/>
              </w:rPr>
              <w:instrText xml:space="preserve"> NUMPAGES  </w:instrText>
            </w:r>
            <w:r w:rsidRPr="00A0400E">
              <w:rPr>
                <w:b/>
                <w:bCs/>
                <w:sz w:val="20"/>
                <w:szCs w:val="20"/>
              </w:rPr>
              <w:fldChar w:fldCharType="separate"/>
            </w:r>
            <w:r>
              <w:rPr>
                <w:b/>
                <w:bCs/>
                <w:noProof/>
                <w:sz w:val="20"/>
                <w:szCs w:val="20"/>
              </w:rPr>
              <w:t>1</w:t>
            </w:r>
            <w:r w:rsidRPr="00A0400E">
              <w:rPr>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21785338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6508D789" w14:textId="2404A3BD" w:rsidR="00681CFC" w:rsidRDefault="00681CFC" w:rsidP="00DF073E">
            <w:pPr>
              <w:pStyle w:val="Footer"/>
              <w:jc w:val="right"/>
              <w:rPr>
                <w:sz w:val="20"/>
                <w:szCs w:val="20"/>
              </w:rPr>
            </w:pPr>
            <w:r>
              <w:rPr>
                <w:sz w:val="20"/>
                <w:szCs w:val="20"/>
              </w:rPr>
              <w:t>Version 2.2021</w:t>
            </w:r>
          </w:p>
          <w:p w14:paraId="1F418CCC" w14:textId="77777777" w:rsidR="00681CFC" w:rsidRPr="00F76DF1" w:rsidRDefault="00681CFC" w:rsidP="00DF073E">
            <w:pPr>
              <w:pStyle w:val="Footer"/>
              <w:jc w:val="right"/>
              <w:rPr>
                <w:sz w:val="20"/>
                <w:szCs w:val="20"/>
              </w:rPr>
            </w:pPr>
            <w:r w:rsidRPr="00A0400E">
              <w:rPr>
                <w:sz w:val="20"/>
                <w:szCs w:val="20"/>
              </w:rPr>
              <w:t xml:space="preserve">Page </w:t>
            </w:r>
            <w:r w:rsidRPr="00A0400E">
              <w:rPr>
                <w:b/>
                <w:bCs/>
                <w:sz w:val="20"/>
                <w:szCs w:val="20"/>
              </w:rPr>
              <w:fldChar w:fldCharType="begin"/>
            </w:r>
            <w:r w:rsidRPr="00A0400E">
              <w:rPr>
                <w:b/>
                <w:bCs/>
                <w:sz w:val="20"/>
                <w:szCs w:val="20"/>
              </w:rPr>
              <w:instrText xml:space="preserve"> PAGE </w:instrText>
            </w:r>
            <w:r w:rsidRPr="00A0400E">
              <w:rPr>
                <w:b/>
                <w:bCs/>
                <w:sz w:val="20"/>
                <w:szCs w:val="20"/>
              </w:rPr>
              <w:fldChar w:fldCharType="separate"/>
            </w:r>
            <w:r>
              <w:rPr>
                <w:b/>
                <w:bCs/>
                <w:noProof/>
                <w:sz w:val="20"/>
                <w:szCs w:val="20"/>
              </w:rPr>
              <w:t>1</w:t>
            </w:r>
            <w:r w:rsidRPr="00A0400E">
              <w:rPr>
                <w:b/>
                <w:bCs/>
                <w:sz w:val="20"/>
                <w:szCs w:val="20"/>
              </w:rPr>
              <w:fldChar w:fldCharType="end"/>
            </w:r>
            <w:r w:rsidRPr="00A0400E">
              <w:rPr>
                <w:sz w:val="20"/>
                <w:szCs w:val="20"/>
              </w:rPr>
              <w:t xml:space="preserve"> of </w:t>
            </w:r>
            <w:r w:rsidRPr="00A0400E">
              <w:rPr>
                <w:b/>
                <w:bCs/>
                <w:sz w:val="20"/>
                <w:szCs w:val="20"/>
              </w:rPr>
              <w:fldChar w:fldCharType="begin"/>
            </w:r>
            <w:r w:rsidRPr="00A0400E">
              <w:rPr>
                <w:b/>
                <w:bCs/>
                <w:sz w:val="20"/>
                <w:szCs w:val="20"/>
              </w:rPr>
              <w:instrText xml:space="preserve"> NUMPAGES  </w:instrText>
            </w:r>
            <w:r w:rsidRPr="00A0400E">
              <w:rPr>
                <w:b/>
                <w:bCs/>
                <w:sz w:val="20"/>
                <w:szCs w:val="20"/>
              </w:rPr>
              <w:fldChar w:fldCharType="separate"/>
            </w:r>
            <w:r>
              <w:rPr>
                <w:b/>
                <w:bCs/>
                <w:noProof/>
                <w:sz w:val="20"/>
                <w:szCs w:val="20"/>
              </w:rPr>
              <w:t>1</w:t>
            </w:r>
            <w:r w:rsidRPr="00A0400E">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964DD" w14:textId="77777777" w:rsidR="00681CFC" w:rsidRDefault="00681CFC" w:rsidP="00DF073E">
      <w:r>
        <w:separator/>
      </w:r>
    </w:p>
  </w:footnote>
  <w:footnote w:type="continuationSeparator" w:id="0">
    <w:p w14:paraId="4E384599" w14:textId="77777777" w:rsidR="00681CFC" w:rsidRDefault="00681CFC" w:rsidP="00DF073E">
      <w:r>
        <w:continuationSeparator/>
      </w:r>
    </w:p>
  </w:footnote>
  <w:footnote w:id="1">
    <w:p w14:paraId="68C63671" w14:textId="77777777" w:rsidR="00681CFC" w:rsidRDefault="00681CFC" w:rsidP="00DF073E">
      <w:pPr>
        <w:pStyle w:val="FootnoteText"/>
      </w:pPr>
      <w:r>
        <w:rPr>
          <w:rStyle w:val="FootnoteReference"/>
        </w:rPr>
        <w:footnoteRef/>
      </w:r>
      <w:r>
        <w:t xml:space="preserve"> Exempt from these requirements are </w:t>
      </w:r>
      <w:r w:rsidRPr="005767A5">
        <w:t>individual</w:t>
      </w:r>
      <w:r>
        <w:t>s</w:t>
      </w:r>
      <w:r w:rsidRPr="005767A5">
        <w:t xml:space="preserve"> or </w:t>
      </w:r>
      <w:r>
        <w:t xml:space="preserve">agencies </w:t>
      </w:r>
      <w:r w:rsidRPr="005767A5">
        <w:t>under 2 CFR § 25.110(b) or (c)</w:t>
      </w:r>
      <w:r>
        <w:t xml:space="preserve"> and those with an exception</w:t>
      </w:r>
      <w:r w:rsidRPr="005767A5">
        <w:t xml:space="preserve"> approved by the </w:t>
      </w:r>
      <w:r>
        <w:t>f</w:t>
      </w:r>
      <w:r w:rsidRPr="005767A5">
        <w:t xml:space="preserve">ederal or </w:t>
      </w:r>
      <w:r>
        <w:t>s</w:t>
      </w:r>
      <w:r w:rsidRPr="005767A5">
        <w:t>tate awarding agency under 2 CFR § 25.110(d)</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0147A"/>
    <w:multiLevelType w:val="hybridMultilevel"/>
    <w:tmpl w:val="7FF2E388"/>
    <w:lvl w:ilvl="0" w:tplc="04090005">
      <w:start w:val="1"/>
      <w:numFmt w:val="bullet"/>
      <w:lvlText w:val=""/>
      <w:lvlJc w:val="left"/>
      <w:pPr>
        <w:ind w:left="1980" w:hanging="360"/>
      </w:pPr>
      <w:rPr>
        <w:rFonts w:ascii="Wingdings" w:hAnsi="Wingdings"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F8726B7"/>
    <w:multiLevelType w:val="hybridMultilevel"/>
    <w:tmpl w:val="C592F9C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FA1197B"/>
    <w:multiLevelType w:val="hybridMultilevel"/>
    <w:tmpl w:val="40F44958"/>
    <w:lvl w:ilvl="0" w:tplc="FFFFFFFF">
      <w:start w:val="1"/>
      <w:numFmt w:val="decimal"/>
      <w:lvlText w:val="%1."/>
      <w:lvlJc w:val="left"/>
      <w:pPr>
        <w:ind w:left="935" w:hanging="360"/>
      </w:pPr>
    </w:lvl>
    <w:lvl w:ilvl="1" w:tplc="FFFFFFFF" w:tentative="1">
      <w:start w:val="1"/>
      <w:numFmt w:val="lowerLetter"/>
      <w:lvlText w:val="%2."/>
      <w:lvlJc w:val="left"/>
      <w:pPr>
        <w:ind w:left="1655" w:hanging="360"/>
      </w:pPr>
    </w:lvl>
    <w:lvl w:ilvl="2" w:tplc="FFFFFFFF" w:tentative="1">
      <w:start w:val="1"/>
      <w:numFmt w:val="lowerRoman"/>
      <w:lvlText w:val="%3."/>
      <w:lvlJc w:val="right"/>
      <w:pPr>
        <w:ind w:left="2375" w:hanging="180"/>
      </w:pPr>
    </w:lvl>
    <w:lvl w:ilvl="3" w:tplc="FFFFFFFF" w:tentative="1">
      <w:start w:val="1"/>
      <w:numFmt w:val="decimal"/>
      <w:lvlText w:val="%4."/>
      <w:lvlJc w:val="left"/>
      <w:pPr>
        <w:ind w:left="3095" w:hanging="360"/>
      </w:pPr>
    </w:lvl>
    <w:lvl w:ilvl="4" w:tplc="FFFFFFFF" w:tentative="1">
      <w:start w:val="1"/>
      <w:numFmt w:val="lowerLetter"/>
      <w:lvlText w:val="%5."/>
      <w:lvlJc w:val="left"/>
      <w:pPr>
        <w:ind w:left="3815" w:hanging="360"/>
      </w:pPr>
    </w:lvl>
    <w:lvl w:ilvl="5" w:tplc="FFFFFFFF" w:tentative="1">
      <w:start w:val="1"/>
      <w:numFmt w:val="lowerRoman"/>
      <w:lvlText w:val="%6."/>
      <w:lvlJc w:val="right"/>
      <w:pPr>
        <w:ind w:left="4535" w:hanging="180"/>
      </w:pPr>
    </w:lvl>
    <w:lvl w:ilvl="6" w:tplc="FFFFFFFF" w:tentative="1">
      <w:start w:val="1"/>
      <w:numFmt w:val="decimal"/>
      <w:lvlText w:val="%7."/>
      <w:lvlJc w:val="left"/>
      <w:pPr>
        <w:ind w:left="5255" w:hanging="360"/>
      </w:pPr>
    </w:lvl>
    <w:lvl w:ilvl="7" w:tplc="FFFFFFFF" w:tentative="1">
      <w:start w:val="1"/>
      <w:numFmt w:val="lowerLetter"/>
      <w:lvlText w:val="%8."/>
      <w:lvlJc w:val="left"/>
      <w:pPr>
        <w:ind w:left="5975" w:hanging="360"/>
      </w:pPr>
    </w:lvl>
    <w:lvl w:ilvl="8" w:tplc="FFFFFFFF" w:tentative="1">
      <w:start w:val="1"/>
      <w:numFmt w:val="lowerRoman"/>
      <w:lvlText w:val="%9."/>
      <w:lvlJc w:val="right"/>
      <w:pPr>
        <w:ind w:left="6695" w:hanging="180"/>
      </w:pPr>
    </w:lvl>
  </w:abstractNum>
  <w:abstractNum w:abstractNumId="4" w15:restartNumberingAfterBreak="0">
    <w:nsid w:val="25B82C9C"/>
    <w:multiLevelType w:val="hybridMultilevel"/>
    <w:tmpl w:val="AB94F65A"/>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F2D0DC0"/>
    <w:multiLevelType w:val="hybridMultilevel"/>
    <w:tmpl w:val="56603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5C4BF7"/>
    <w:multiLevelType w:val="hybridMultilevel"/>
    <w:tmpl w:val="10B09E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6285C81"/>
    <w:multiLevelType w:val="hybridMultilevel"/>
    <w:tmpl w:val="08CE448C"/>
    <w:lvl w:ilvl="0" w:tplc="58F66A2A">
      <w:start w:val="1"/>
      <w:numFmt w:val="upperLetter"/>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38BB20FB"/>
    <w:multiLevelType w:val="hybridMultilevel"/>
    <w:tmpl w:val="2E4A5A40"/>
    <w:lvl w:ilvl="0" w:tplc="6E262D82">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B0655F"/>
    <w:multiLevelType w:val="hybridMultilevel"/>
    <w:tmpl w:val="51882AAA"/>
    <w:lvl w:ilvl="0" w:tplc="D84211E2">
      <w:start w:val="2"/>
      <w:numFmt w:val="decimal"/>
      <w:lvlText w:val="%1."/>
      <w:lvlJc w:val="left"/>
      <w:pPr>
        <w:ind w:left="72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DB640CA"/>
    <w:multiLevelType w:val="hybridMultilevel"/>
    <w:tmpl w:val="0E74C3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8430357"/>
    <w:multiLevelType w:val="hybridMultilevel"/>
    <w:tmpl w:val="56A20604"/>
    <w:lvl w:ilvl="0" w:tplc="5FA0F21A">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8AB7A33"/>
    <w:multiLevelType w:val="hybridMultilevel"/>
    <w:tmpl w:val="6E1A5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AD21A49"/>
    <w:multiLevelType w:val="hybridMultilevel"/>
    <w:tmpl w:val="88EC6FD0"/>
    <w:lvl w:ilvl="0" w:tplc="ADF40F0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11275D1"/>
    <w:multiLevelType w:val="hybridMultilevel"/>
    <w:tmpl w:val="50EE2F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2B3721C"/>
    <w:multiLevelType w:val="hybridMultilevel"/>
    <w:tmpl w:val="F8349F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C336052"/>
    <w:multiLevelType w:val="multilevel"/>
    <w:tmpl w:val="E236E22A"/>
    <w:lvl w:ilvl="0">
      <w:start w:val="1"/>
      <w:numFmt w:val="decimal"/>
      <w:lvlText w:val="%1."/>
      <w:lvlJc w:val="left"/>
      <w:pPr>
        <w:ind w:left="360" w:firstLine="720"/>
      </w:pPr>
      <w:rPr>
        <w:color w:val="auto"/>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18" w15:restartNumberingAfterBreak="0">
    <w:nsid w:val="5C35266D"/>
    <w:multiLevelType w:val="hybridMultilevel"/>
    <w:tmpl w:val="9C9A49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5C4E6EF5"/>
    <w:multiLevelType w:val="hybridMultilevel"/>
    <w:tmpl w:val="8CE25968"/>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CDD66F4"/>
    <w:multiLevelType w:val="hybridMultilevel"/>
    <w:tmpl w:val="B12E9D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FFF05F9"/>
    <w:multiLevelType w:val="hybridMultilevel"/>
    <w:tmpl w:val="B5EA4A1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15:restartNumberingAfterBreak="0">
    <w:nsid w:val="615827DD"/>
    <w:multiLevelType w:val="hybridMultilevel"/>
    <w:tmpl w:val="235C03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DC5F6F"/>
    <w:multiLevelType w:val="hybridMultilevel"/>
    <w:tmpl w:val="6EA8C2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B7F0131"/>
    <w:multiLevelType w:val="hybridMultilevel"/>
    <w:tmpl w:val="D1C4DF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22"/>
  </w:num>
  <w:num w:numId="3">
    <w:abstractNumId w:val="0"/>
  </w:num>
  <w:num w:numId="4">
    <w:abstractNumId w:val="6"/>
  </w:num>
  <w:num w:numId="5">
    <w:abstractNumId w:val="4"/>
  </w:num>
  <w:num w:numId="6">
    <w:abstractNumId w:val="19"/>
  </w:num>
  <w:num w:numId="7">
    <w:abstractNumId w:val="14"/>
  </w:num>
  <w:num w:numId="8">
    <w:abstractNumId w:val="11"/>
  </w:num>
  <w:num w:numId="9">
    <w:abstractNumId w:val="15"/>
  </w:num>
  <w:num w:numId="10">
    <w:abstractNumId w:val="13"/>
  </w:num>
  <w:num w:numId="11">
    <w:abstractNumId w:val="24"/>
  </w:num>
  <w:num w:numId="12">
    <w:abstractNumId w:val="18"/>
  </w:num>
  <w:num w:numId="13">
    <w:abstractNumId w:val="7"/>
  </w:num>
  <w:num w:numId="14">
    <w:abstractNumId w:val="7"/>
    <w:lvlOverride w:ilvl="0">
      <w:startOverride w:val="1"/>
    </w:lvlOverride>
  </w:num>
  <w:num w:numId="15">
    <w:abstractNumId w:val="12"/>
  </w:num>
  <w:num w:numId="16">
    <w:abstractNumId w:val="9"/>
  </w:num>
  <w:num w:numId="17">
    <w:abstractNumId w:val="20"/>
  </w:num>
  <w:num w:numId="18">
    <w:abstractNumId w:val="16"/>
  </w:num>
  <w:num w:numId="19">
    <w:abstractNumId w:val="2"/>
  </w:num>
  <w:num w:numId="20">
    <w:abstractNumId w:val="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1"/>
  </w:num>
  <w:num w:numId="26">
    <w:abstractNumId w:val="8"/>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ley, Karen">
    <w15:presenceInfo w15:providerId="AD" w15:userId="S::Karen.Sheley@Illinois.gov::244dd559-2af6-47be-8548-2afc312f4f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73E"/>
    <w:rsid w:val="00002BC7"/>
    <w:rsid w:val="00007E91"/>
    <w:rsid w:val="000161C2"/>
    <w:rsid w:val="0004103D"/>
    <w:rsid w:val="00042C00"/>
    <w:rsid w:val="0005087B"/>
    <w:rsid w:val="00082964"/>
    <w:rsid w:val="000C1E17"/>
    <w:rsid w:val="000C2EEB"/>
    <w:rsid w:val="000D326F"/>
    <w:rsid w:val="000F183D"/>
    <w:rsid w:val="0010016F"/>
    <w:rsid w:val="0010665B"/>
    <w:rsid w:val="00123996"/>
    <w:rsid w:val="0014667D"/>
    <w:rsid w:val="001472BF"/>
    <w:rsid w:val="00161F76"/>
    <w:rsid w:val="00176D1B"/>
    <w:rsid w:val="0019334D"/>
    <w:rsid w:val="001D5183"/>
    <w:rsid w:val="001E0EC0"/>
    <w:rsid w:val="00206172"/>
    <w:rsid w:val="00232FF7"/>
    <w:rsid w:val="00245EC6"/>
    <w:rsid w:val="00250625"/>
    <w:rsid w:val="00256589"/>
    <w:rsid w:val="002A0CB5"/>
    <w:rsid w:val="002C6490"/>
    <w:rsid w:val="00305E7A"/>
    <w:rsid w:val="00324DE4"/>
    <w:rsid w:val="0034255A"/>
    <w:rsid w:val="003673B5"/>
    <w:rsid w:val="00376541"/>
    <w:rsid w:val="00396993"/>
    <w:rsid w:val="003A0831"/>
    <w:rsid w:val="003B6F41"/>
    <w:rsid w:val="003C110B"/>
    <w:rsid w:val="003C3749"/>
    <w:rsid w:val="003C7CE8"/>
    <w:rsid w:val="003D6BB9"/>
    <w:rsid w:val="003F4A93"/>
    <w:rsid w:val="00401B92"/>
    <w:rsid w:val="00424BB4"/>
    <w:rsid w:val="00437B02"/>
    <w:rsid w:val="004440E4"/>
    <w:rsid w:val="00456EEF"/>
    <w:rsid w:val="004A24EC"/>
    <w:rsid w:val="004A5790"/>
    <w:rsid w:val="004D79F9"/>
    <w:rsid w:val="004F26F8"/>
    <w:rsid w:val="0050273E"/>
    <w:rsid w:val="00504EA4"/>
    <w:rsid w:val="00507C08"/>
    <w:rsid w:val="005173B5"/>
    <w:rsid w:val="00560320"/>
    <w:rsid w:val="00580113"/>
    <w:rsid w:val="0059435F"/>
    <w:rsid w:val="00595EC0"/>
    <w:rsid w:val="005B53BC"/>
    <w:rsid w:val="005E18BF"/>
    <w:rsid w:val="005E4E58"/>
    <w:rsid w:val="005E6E37"/>
    <w:rsid w:val="005F1700"/>
    <w:rsid w:val="00601B39"/>
    <w:rsid w:val="006150A9"/>
    <w:rsid w:val="00642796"/>
    <w:rsid w:val="0066525D"/>
    <w:rsid w:val="0066785D"/>
    <w:rsid w:val="006771C4"/>
    <w:rsid w:val="00681CFC"/>
    <w:rsid w:val="0068233F"/>
    <w:rsid w:val="006A5CD5"/>
    <w:rsid w:val="006C7C4C"/>
    <w:rsid w:val="006F0906"/>
    <w:rsid w:val="006F19D1"/>
    <w:rsid w:val="006F35BF"/>
    <w:rsid w:val="007043C9"/>
    <w:rsid w:val="00725DF7"/>
    <w:rsid w:val="00753AFD"/>
    <w:rsid w:val="00772B45"/>
    <w:rsid w:val="00777295"/>
    <w:rsid w:val="0078017F"/>
    <w:rsid w:val="00794C46"/>
    <w:rsid w:val="007A066D"/>
    <w:rsid w:val="007A5522"/>
    <w:rsid w:val="007F7C47"/>
    <w:rsid w:val="0081335B"/>
    <w:rsid w:val="008144A5"/>
    <w:rsid w:val="00863923"/>
    <w:rsid w:val="00866049"/>
    <w:rsid w:val="00870C63"/>
    <w:rsid w:val="008B5B16"/>
    <w:rsid w:val="008C6E34"/>
    <w:rsid w:val="008F2A5C"/>
    <w:rsid w:val="008F34AC"/>
    <w:rsid w:val="008F3ED0"/>
    <w:rsid w:val="009172A9"/>
    <w:rsid w:val="00941AC8"/>
    <w:rsid w:val="00971E01"/>
    <w:rsid w:val="00994333"/>
    <w:rsid w:val="009A00C6"/>
    <w:rsid w:val="009C15FA"/>
    <w:rsid w:val="009F1C4D"/>
    <w:rsid w:val="00A06366"/>
    <w:rsid w:val="00A35AC1"/>
    <w:rsid w:val="00A73ACD"/>
    <w:rsid w:val="00AA509E"/>
    <w:rsid w:val="00AB38D7"/>
    <w:rsid w:val="00AE7019"/>
    <w:rsid w:val="00AF04B7"/>
    <w:rsid w:val="00AF37FD"/>
    <w:rsid w:val="00B00BD5"/>
    <w:rsid w:val="00B02BD4"/>
    <w:rsid w:val="00B439A9"/>
    <w:rsid w:val="00B459A3"/>
    <w:rsid w:val="00B80D96"/>
    <w:rsid w:val="00B93C34"/>
    <w:rsid w:val="00BD1825"/>
    <w:rsid w:val="00BD1C70"/>
    <w:rsid w:val="00BE4BC6"/>
    <w:rsid w:val="00C07E95"/>
    <w:rsid w:val="00C314C2"/>
    <w:rsid w:val="00C34054"/>
    <w:rsid w:val="00C530CC"/>
    <w:rsid w:val="00C8626F"/>
    <w:rsid w:val="00CD1CFF"/>
    <w:rsid w:val="00CE0557"/>
    <w:rsid w:val="00CF2594"/>
    <w:rsid w:val="00CF3C7B"/>
    <w:rsid w:val="00D17078"/>
    <w:rsid w:val="00D20B71"/>
    <w:rsid w:val="00D274EB"/>
    <w:rsid w:val="00D5233C"/>
    <w:rsid w:val="00D55E6A"/>
    <w:rsid w:val="00D6048A"/>
    <w:rsid w:val="00D922B5"/>
    <w:rsid w:val="00DA499B"/>
    <w:rsid w:val="00DD37EE"/>
    <w:rsid w:val="00DF073E"/>
    <w:rsid w:val="00E130F4"/>
    <w:rsid w:val="00E17733"/>
    <w:rsid w:val="00E2082A"/>
    <w:rsid w:val="00E409C9"/>
    <w:rsid w:val="00E54FD6"/>
    <w:rsid w:val="00E6308B"/>
    <w:rsid w:val="00E646D5"/>
    <w:rsid w:val="00E96682"/>
    <w:rsid w:val="00EA27A4"/>
    <w:rsid w:val="00EB3912"/>
    <w:rsid w:val="00EE3908"/>
    <w:rsid w:val="00EE5D2D"/>
    <w:rsid w:val="00EF16B3"/>
    <w:rsid w:val="00F32F29"/>
    <w:rsid w:val="00F3479E"/>
    <w:rsid w:val="00F55B4C"/>
    <w:rsid w:val="00F56909"/>
    <w:rsid w:val="00F85BB6"/>
    <w:rsid w:val="00F8734B"/>
    <w:rsid w:val="00F8767E"/>
    <w:rsid w:val="00FB7EC0"/>
    <w:rsid w:val="00FC3864"/>
    <w:rsid w:val="00FD2058"/>
    <w:rsid w:val="00FF3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514D7"/>
  <w15:chartTrackingRefBased/>
  <w15:docId w15:val="{08543247-7551-472F-A23A-104CF8790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F073E"/>
    <w:pPr>
      <w:spacing w:after="0" w:line="240" w:lineRule="auto"/>
      <w:ind w:left="720"/>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rsid w:val="00D20B71"/>
    <w:pPr>
      <w:keepNext/>
      <w:keepLines/>
      <w:numPr>
        <w:numId w:val="13"/>
      </w:numPr>
      <w:spacing w:before="240" w:line="276" w:lineRule="auto"/>
      <w:outlineLvl w:val="0"/>
    </w:pPr>
    <w:rPr>
      <w:rFonts w:eastAsia="Cambria" w:cs="Cambria"/>
      <w:color w:val="auto"/>
      <w:sz w:val="28"/>
      <w:szCs w:val="32"/>
    </w:rPr>
  </w:style>
  <w:style w:type="paragraph" w:styleId="Heading2">
    <w:name w:val="heading 2"/>
    <w:basedOn w:val="Normal"/>
    <w:next w:val="Normal"/>
    <w:link w:val="Heading2Char"/>
    <w:rsid w:val="00002BC7"/>
    <w:pPr>
      <w:keepNext/>
      <w:keepLines/>
      <w:tabs>
        <w:tab w:val="left" w:pos="720"/>
      </w:tabs>
      <w:ind w:left="1584" w:hanging="215"/>
      <w:jc w:val="both"/>
      <w:outlineLvl w:val="1"/>
    </w:pPr>
    <w:rPr>
      <w:b/>
    </w:rPr>
  </w:style>
  <w:style w:type="paragraph" w:styleId="Heading3">
    <w:name w:val="heading 3"/>
    <w:basedOn w:val="Normal"/>
    <w:next w:val="Normal"/>
    <w:link w:val="Heading3Char"/>
    <w:rsid w:val="00DF073E"/>
    <w:pPr>
      <w:keepNext/>
      <w:keepLines/>
      <w:spacing w:before="280" w:after="80" w:line="276" w:lineRule="auto"/>
      <w:outlineLvl w:val="2"/>
    </w:pPr>
    <w:rPr>
      <w:rFonts w:ascii="Calibri" w:eastAsia="Calibri" w:hAnsi="Calibri" w:cs="Calibri"/>
      <w:b/>
      <w:sz w:val="28"/>
      <w:szCs w:val="28"/>
    </w:rPr>
  </w:style>
  <w:style w:type="paragraph" w:styleId="Heading4">
    <w:name w:val="heading 4"/>
    <w:basedOn w:val="Normal"/>
    <w:next w:val="Normal"/>
    <w:link w:val="Heading4Char"/>
    <w:rsid w:val="00DF073E"/>
    <w:pPr>
      <w:keepNext/>
      <w:keepLines/>
      <w:spacing w:before="240" w:after="40" w:line="276" w:lineRule="auto"/>
      <w:outlineLvl w:val="3"/>
    </w:pPr>
    <w:rPr>
      <w:rFonts w:ascii="Calibri" w:eastAsia="Calibri" w:hAnsi="Calibri" w:cs="Calibri"/>
      <w:b/>
    </w:rPr>
  </w:style>
  <w:style w:type="paragraph" w:styleId="Heading5">
    <w:name w:val="heading 5"/>
    <w:basedOn w:val="Normal"/>
    <w:next w:val="Normal"/>
    <w:link w:val="Heading5Char"/>
    <w:rsid w:val="00DF073E"/>
    <w:pPr>
      <w:keepNext/>
      <w:keepLines/>
      <w:spacing w:before="220" w:after="40" w:line="276" w:lineRule="auto"/>
      <w:outlineLvl w:val="4"/>
    </w:pPr>
    <w:rPr>
      <w:rFonts w:ascii="Calibri" w:eastAsia="Calibri" w:hAnsi="Calibri" w:cs="Calibri"/>
      <w:b/>
      <w:sz w:val="22"/>
      <w:szCs w:val="22"/>
    </w:rPr>
  </w:style>
  <w:style w:type="paragraph" w:styleId="Heading6">
    <w:name w:val="heading 6"/>
    <w:basedOn w:val="Normal"/>
    <w:next w:val="Normal"/>
    <w:link w:val="Heading6Char"/>
    <w:rsid w:val="00DF073E"/>
    <w:pPr>
      <w:keepNext/>
      <w:keepLines/>
      <w:spacing w:before="200" w:after="40" w:line="276" w:lineRule="auto"/>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0B71"/>
    <w:rPr>
      <w:rFonts w:ascii="Times New Roman" w:eastAsia="Cambria" w:hAnsi="Times New Roman" w:cs="Cambria"/>
      <w:sz w:val="28"/>
      <w:szCs w:val="32"/>
    </w:rPr>
  </w:style>
  <w:style w:type="character" w:customStyle="1" w:styleId="Heading2Char">
    <w:name w:val="Heading 2 Char"/>
    <w:basedOn w:val="DefaultParagraphFont"/>
    <w:link w:val="Heading2"/>
    <w:rsid w:val="00002BC7"/>
    <w:rPr>
      <w:rFonts w:ascii="Times New Roman" w:eastAsia="Times New Roman" w:hAnsi="Times New Roman" w:cs="Times New Roman"/>
      <w:b/>
      <w:color w:val="000000"/>
      <w:sz w:val="24"/>
      <w:szCs w:val="24"/>
    </w:rPr>
  </w:style>
  <w:style w:type="character" w:customStyle="1" w:styleId="Heading3Char">
    <w:name w:val="Heading 3 Char"/>
    <w:basedOn w:val="DefaultParagraphFont"/>
    <w:link w:val="Heading3"/>
    <w:rsid w:val="00DF073E"/>
    <w:rPr>
      <w:rFonts w:ascii="Calibri" w:eastAsia="Calibri" w:hAnsi="Calibri" w:cs="Calibri"/>
      <w:b/>
      <w:color w:val="000000"/>
      <w:sz w:val="28"/>
      <w:szCs w:val="28"/>
    </w:rPr>
  </w:style>
  <w:style w:type="character" w:customStyle="1" w:styleId="Heading4Char">
    <w:name w:val="Heading 4 Char"/>
    <w:basedOn w:val="DefaultParagraphFont"/>
    <w:link w:val="Heading4"/>
    <w:rsid w:val="00DF073E"/>
    <w:rPr>
      <w:rFonts w:ascii="Calibri" w:eastAsia="Calibri" w:hAnsi="Calibri" w:cs="Calibri"/>
      <w:b/>
      <w:color w:val="000000"/>
      <w:sz w:val="24"/>
      <w:szCs w:val="24"/>
    </w:rPr>
  </w:style>
  <w:style w:type="character" w:customStyle="1" w:styleId="Heading5Char">
    <w:name w:val="Heading 5 Char"/>
    <w:basedOn w:val="DefaultParagraphFont"/>
    <w:link w:val="Heading5"/>
    <w:rsid w:val="00DF073E"/>
    <w:rPr>
      <w:rFonts w:ascii="Calibri" w:eastAsia="Calibri" w:hAnsi="Calibri" w:cs="Calibri"/>
      <w:b/>
      <w:color w:val="000000"/>
    </w:rPr>
  </w:style>
  <w:style w:type="character" w:customStyle="1" w:styleId="Heading6Char">
    <w:name w:val="Heading 6 Char"/>
    <w:basedOn w:val="DefaultParagraphFont"/>
    <w:link w:val="Heading6"/>
    <w:rsid w:val="00DF073E"/>
    <w:rPr>
      <w:rFonts w:ascii="Calibri" w:eastAsia="Calibri" w:hAnsi="Calibri" w:cs="Calibri"/>
      <w:b/>
      <w:color w:val="000000"/>
      <w:sz w:val="20"/>
      <w:szCs w:val="20"/>
    </w:rPr>
  </w:style>
  <w:style w:type="paragraph" w:styleId="Title">
    <w:name w:val="Title"/>
    <w:basedOn w:val="Normal"/>
    <w:next w:val="Normal"/>
    <w:link w:val="TitleChar"/>
    <w:uiPriority w:val="99"/>
    <w:qFormat/>
    <w:rsid w:val="00DF073E"/>
    <w:pPr>
      <w:keepNext/>
      <w:keepLines/>
      <w:widowControl w:val="0"/>
      <w:jc w:val="center"/>
    </w:pPr>
    <w:rPr>
      <w:rFonts w:ascii="Calibri" w:eastAsia="Calibri" w:hAnsi="Calibri" w:cs="Calibri"/>
      <w:b/>
      <w:sz w:val="22"/>
      <w:szCs w:val="22"/>
    </w:rPr>
  </w:style>
  <w:style w:type="character" w:customStyle="1" w:styleId="TitleChar">
    <w:name w:val="Title Char"/>
    <w:basedOn w:val="DefaultParagraphFont"/>
    <w:link w:val="Title"/>
    <w:uiPriority w:val="99"/>
    <w:rsid w:val="00DF073E"/>
    <w:rPr>
      <w:rFonts w:ascii="Calibri" w:eastAsia="Calibri" w:hAnsi="Calibri" w:cs="Calibri"/>
      <w:b/>
      <w:color w:val="000000"/>
    </w:rPr>
  </w:style>
  <w:style w:type="paragraph" w:styleId="Subtitle">
    <w:name w:val="Subtitle"/>
    <w:basedOn w:val="Normal"/>
    <w:next w:val="Normal"/>
    <w:link w:val="SubtitleChar"/>
    <w:rsid w:val="00DF073E"/>
    <w:pPr>
      <w:keepNext/>
      <w:keepLines/>
      <w:spacing w:before="360" w:after="80" w:line="276"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DF073E"/>
    <w:rPr>
      <w:rFonts w:ascii="Georgia" w:eastAsia="Georgia" w:hAnsi="Georgia" w:cs="Georgia"/>
      <w:i/>
      <w:color w:val="666666"/>
      <w:sz w:val="48"/>
      <w:szCs w:val="48"/>
    </w:rPr>
  </w:style>
  <w:style w:type="table" w:customStyle="1" w:styleId="4">
    <w:name w:val="4"/>
    <w:basedOn w:val="TableNormal"/>
    <w:rsid w:val="00DF073E"/>
    <w:pPr>
      <w:spacing w:after="0" w:line="240" w:lineRule="auto"/>
      <w:ind w:left="720"/>
    </w:pPr>
    <w:rPr>
      <w:rFonts w:ascii="Times New Roman" w:eastAsia="Times New Roman" w:hAnsi="Times New Roman" w:cs="Times New Roman"/>
      <w:color w:val="000000"/>
      <w:sz w:val="24"/>
      <w:szCs w:val="24"/>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DF073E"/>
    <w:rPr>
      <w:sz w:val="20"/>
      <w:szCs w:val="20"/>
    </w:rPr>
  </w:style>
  <w:style w:type="character" w:customStyle="1" w:styleId="CommentTextChar">
    <w:name w:val="Comment Text Char"/>
    <w:basedOn w:val="DefaultParagraphFont"/>
    <w:link w:val="CommentText"/>
    <w:uiPriority w:val="99"/>
    <w:rsid w:val="00DF073E"/>
    <w:rPr>
      <w:rFonts w:ascii="Times New Roman" w:eastAsia="Times New Roman" w:hAnsi="Times New Roman" w:cs="Times New Roman"/>
      <w:color w:val="000000"/>
      <w:sz w:val="20"/>
      <w:szCs w:val="20"/>
    </w:rPr>
  </w:style>
  <w:style w:type="character" w:customStyle="1" w:styleId="BalloonTextChar">
    <w:name w:val="Balloon Text Char"/>
    <w:basedOn w:val="DefaultParagraphFont"/>
    <w:link w:val="BalloonText"/>
    <w:uiPriority w:val="99"/>
    <w:semiHidden/>
    <w:rsid w:val="00DF073E"/>
    <w:rPr>
      <w:rFonts w:ascii="Segoe UI" w:eastAsia="Times New Roman" w:hAnsi="Segoe UI" w:cs="Segoe UI"/>
      <w:color w:val="000000"/>
      <w:sz w:val="18"/>
      <w:szCs w:val="18"/>
    </w:rPr>
  </w:style>
  <w:style w:type="paragraph" w:styleId="BalloonText">
    <w:name w:val="Balloon Text"/>
    <w:basedOn w:val="Normal"/>
    <w:link w:val="BalloonTextChar"/>
    <w:uiPriority w:val="99"/>
    <w:semiHidden/>
    <w:unhideWhenUsed/>
    <w:rsid w:val="00DF073E"/>
    <w:rPr>
      <w:rFonts w:ascii="Segoe UI" w:hAnsi="Segoe UI" w:cs="Segoe UI"/>
      <w:sz w:val="18"/>
      <w:szCs w:val="18"/>
    </w:rPr>
  </w:style>
  <w:style w:type="character" w:customStyle="1" w:styleId="CommentSubjectChar">
    <w:name w:val="Comment Subject Char"/>
    <w:basedOn w:val="CommentTextChar"/>
    <w:link w:val="CommentSubject"/>
    <w:uiPriority w:val="99"/>
    <w:semiHidden/>
    <w:rsid w:val="00DF073E"/>
    <w:rPr>
      <w:rFonts w:ascii="Times New Roman" w:eastAsia="Times New Roman" w:hAnsi="Times New Roman" w:cs="Times New Roman"/>
      <w:b/>
      <w:bCs/>
      <w:color w:val="000000"/>
      <w:sz w:val="20"/>
      <w:szCs w:val="20"/>
    </w:rPr>
  </w:style>
  <w:style w:type="paragraph" w:styleId="CommentSubject">
    <w:name w:val="annotation subject"/>
    <w:basedOn w:val="CommentText"/>
    <w:next w:val="CommentText"/>
    <w:link w:val="CommentSubjectChar"/>
    <w:uiPriority w:val="99"/>
    <w:semiHidden/>
    <w:unhideWhenUsed/>
    <w:rsid w:val="00DF073E"/>
    <w:rPr>
      <w:b/>
      <w:bCs/>
    </w:rPr>
  </w:style>
  <w:style w:type="character" w:styleId="Hyperlink">
    <w:name w:val="Hyperlink"/>
    <w:basedOn w:val="DefaultParagraphFont"/>
    <w:uiPriority w:val="99"/>
    <w:unhideWhenUsed/>
    <w:rsid w:val="00DF073E"/>
    <w:rPr>
      <w:color w:val="0000FF"/>
      <w:u w:val="single"/>
    </w:rPr>
  </w:style>
  <w:style w:type="paragraph" w:styleId="EndnoteText">
    <w:name w:val="endnote text"/>
    <w:basedOn w:val="Normal"/>
    <w:link w:val="EndnoteTextChar"/>
    <w:uiPriority w:val="99"/>
    <w:unhideWhenUsed/>
    <w:rsid w:val="00DF073E"/>
    <w:pPr>
      <w:ind w:left="0"/>
    </w:pPr>
    <w:rPr>
      <w:rFonts w:eastAsiaTheme="minorHAnsi" w:cstheme="minorBidi"/>
      <w:color w:val="auto"/>
      <w:sz w:val="20"/>
      <w:szCs w:val="20"/>
    </w:rPr>
  </w:style>
  <w:style w:type="character" w:customStyle="1" w:styleId="EndnoteTextChar">
    <w:name w:val="Endnote Text Char"/>
    <w:basedOn w:val="DefaultParagraphFont"/>
    <w:link w:val="EndnoteText"/>
    <w:uiPriority w:val="99"/>
    <w:rsid w:val="00DF073E"/>
    <w:rPr>
      <w:rFonts w:ascii="Times New Roman" w:hAnsi="Times New Roman"/>
      <w:sz w:val="20"/>
      <w:szCs w:val="20"/>
    </w:rPr>
  </w:style>
  <w:style w:type="character" w:styleId="EndnoteReference">
    <w:name w:val="endnote reference"/>
    <w:basedOn w:val="DefaultParagraphFont"/>
    <w:uiPriority w:val="99"/>
    <w:unhideWhenUsed/>
    <w:rsid w:val="00DF073E"/>
    <w:rPr>
      <w:vertAlign w:val="superscript"/>
    </w:rPr>
  </w:style>
  <w:style w:type="paragraph" w:styleId="Header">
    <w:name w:val="header"/>
    <w:basedOn w:val="Normal"/>
    <w:link w:val="HeaderChar"/>
    <w:uiPriority w:val="99"/>
    <w:unhideWhenUsed/>
    <w:rsid w:val="00DF073E"/>
    <w:pPr>
      <w:tabs>
        <w:tab w:val="center" w:pos="4680"/>
        <w:tab w:val="right" w:pos="9360"/>
      </w:tabs>
      <w:ind w:left="0"/>
    </w:pPr>
    <w:rPr>
      <w:rFonts w:asciiTheme="minorHAnsi" w:eastAsiaTheme="minorHAnsi" w:hAnsiTheme="minorHAnsi" w:cstheme="minorBidi"/>
      <w:color w:val="auto"/>
      <w:sz w:val="22"/>
      <w:szCs w:val="22"/>
    </w:rPr>
  </w:style>
  <w:style w:type="character" w:customStyle="1" w:styleId="HeaderChar">
    <w:name w:val="Header Char"/>
    <w:basedOn w:val="DefaultParagraphFont"/>
    <w:link w:val="Header"/>
    <w:uiPriority w:val="99"/>
    <w:rsid w:val="00DF073E"/>
  </w:style>
  <w:style w:type="paragraph" w:styleId="ListParagraph">
    <w:name w:val="List Paragraph"/>
    <w:basedOn w:val="Normal"/>
    <w:link w:val="ListParagraphChar"/>
    <w:uiPriority w:val="34"/>
    <w:qFormat/>
    <w:rsid w:val="00DF073E"/>
    <w:pPr>
      <w:contextualSpacing/>
    </w:pPr>
  </w:style>
  <w:style w:type="character" w:customStyle="1" w:styleId="ListParagraphChar">
    <w:name w:val="List Paragraph Char"/>
    <w:basedOn w:val="DefaultParagraphFont"/>
    <w:link w:val="ListParagraph"/>
    <w:uiPriority w:val="34"/>
    <w:rsid w:val="00DF073E"/>
    <w:rPr>
      <w:rFonts w:ascii="Times New Roman" w:eastAsia="Times New Roman" w:hAnsi="Times New Roman" w:cs="Times New Roman"/>
      <w:color w:val="000000"/>
      <w:sz w:val="24"/>
      <w:szCs w:val="24"/>
    </w:rPr>
  </w:style>
  <w:style w:type="paragraph" w:styleId="FootnoteText">
    <w:name w:val="footnote text"/>
    <w:basedOn w:val="Normal"/>
    <w:link w:val="FootnoteTextChar"/>
    <w:uiPriority w:val="99"/>
    <w:unhideWhenUsed/>
    <w:rsid w:val="00DF073E"/>
    <w:pPr>
      <w:ind w:left="0"/>
    </w:pPr>
    <w:rPr>
      <w:rFonts w:eastAsiaTheme="minorHAnsi"/>
      <w:color w:val="auto"/>
      <w:sz w:val="20"/>
      <w:szCs w:val="20"/>
    </w:rPr>
  </w:style>
  <w:style w:type="character" w:customStyle="1" w:styleId="FootnoteTextChar">
    <w:name w:val="Footnote Text Char"/>
    <w:basedOn w:val="DefaultParagraphFont"/>
    <w:link w:val="FootnoteText"/>
    <w:uiPriority w:val="99"/>
    <w:rsid w:val="00DF073E"/>
    <w:rPr>
      <w:rFonts w:ascii="Times New Roman" w:hAnsi="Times New Roman" w:cs="Times New Roman"/>
      <w:sz w:val="20"/>
      <w:szCs w:val="20"/>
    </w:rPr>
  </w:style>
  <w:style w:type="character" w:styleId="FootnoteReference">
    <w:name w:val="footnote reference"/>
    <w:basedOn w:val="DefaultParagraphFont"/>
    <w:uiPriority w:val="99"/>
    <w:unhideWhenUsed/>
    <w:rsid w:val="00DF073E"/>
    <w:rPr>
      <w:vertAlign w:val="superscript"/>
    </w:rPr>
  </w:style>
  <w:style w:type="character" w:customStyle="1" w:styleId="apple-converted-space">
    <w:name w:val="apple-converted-space"/>
    <w:basedOn w:val="DefaultParagraphFont"/>
    <w:rsid w:val="00DF073E"/>
  </w:style>
  <w:style w:type="character" w:styleId="Emphasis">
    <w:name w:val="Emphasis"/>
    <w:basedOn w:val="DefaultParagraphFont"/>
    <w:uiPriority w:val="20"/>
    <w:qFormat/>
    <w:rsid w:val="00DF073E"/>
    <w:rPr>
      <w:i/>
      <w:iCs/>
    </w:rPr>
  </w:style>
  <w:style w:type="paragraph" w:styleId="Footer">
    <w:name w:val="footer"/>
    <w:basedOn w:val="Normal"/>
    <w:link w:val="FooterChar"/>
    <w:uiPriority w:val="99"/>
    <w:unhideWhenUsed/>
    <w:rsid w:val="00DF073E"/>
    <w:pPr>
      <w:tabs>
        <w:tab w:val="center" w:pos="4680"/>
        <w:tab w:val="right" w:pos="9360"/>
      </w:tabs>
    </w:pPr>
  </w:style>
  <w:style w:type="character" w:customStyle="1" w:styleId="FooterChar">
    <w:name w:val="Footer Char"/>
    <w:basedOn w:val="DefaultParagraphFont"/>
    <w:link w:val="Footer"/>
    <w:uiPriority w:val="99"/>
    <w:rsid w:val="00DF073E"/>
    <w:rPr>
      <w:rFonts w:ascii="Times New Roman" w:eastAsia="Times New Roman" w:hAnsi="Times New Roman" w:cs="Times New Roman"/>
      <w:color w:val="000000"/>
      <w:sz w:val="24"/>
      <w:szCs w:val="24"/>
    </w:rPr>
  </w:style>
  <w:style w:type="paragraph" w:customStyle="1" w:styleId="Default">
    <w:name w:val="Default"/>
    <w:rsid w:val="00DF073E"/>
    <w:pPr>
      <w:autoSpaceDE w:val="0"/>
      <w:autoSpaceDN w:val="0"/>
      <w:adjustRightInd w:val="0"/>
      <w:spacing w:after="0" w:line="240" w:lineRule="auto"/>
    </w:pPr>
    <w:rPr>
      <w:rFonts w:ascii="Arial" w:eastAsia="Times New Roman" w:hAnsi="Arial" w:cs="Arial"/>
      <w:color w:val="000000"/>
      <w:sz w:val="24"/>
      <w:szCs w:val="24"/>
    </w:rPr>
  </w:style>
  <w:style w:type="table" w:customStyle="1" w:styleId="TableGrid3">
    <w:name w:val="Table Grid3"/>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DF0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073E"/>
    <w:pPr>
      <w:spacing w:after="0" w:line="240" w:lineRule="auto"/>
      <w:ind w:left="720"/>
    </w:pPr>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507C08"/>
    <w:rPr>
      <w:color w:val="808080"/>
      <w:shd w:val="clear" w:color="auto" w:fill="E6E6E6"/>
    </w:rPr>
  </w:style>
  <w:style w:type="character" w:styleId="CommentReference">
    <w:name w:val="annotation reference"/>
    <w:basedOn w:val="DefaultParagraphFont"/>
    <w:uiPriority w:val="99"/>
    <w:semiHidden/>
    <w:unhideWhenUsed/>
    <w:rsid w:val="005173B5"/>
    <w:rPr>
      <w:sz w:val="16"/>
      <w:szCs w:val="16"/>
    </w:rPr>
  </w:style>
  <w:style w:type="paragraph" w:styleId="TOC1">
    <w:name w:val="toc 1"/>
    <w:basedOn w:val="Normal"/>
    <w:next w:val="Normal"/>
    <w:autoRedefine/>
    <w:uiPriority w:val="39"/>
    <w:unhideWhenUsed/>
    <w:rsid w:val="00D20B71"/>
    <w:pPr>
      <w:spacing w:after="100"/>
      <w:ind w:left="0"/>
    </w:pPr>
  </w:style>
  <w:style w:type="paragraph" w:styleId="TOC2">
    <w:name w:val="toc 2"/>
    <w:basedOn w:val="Normal"/>
    <w:next w:val="Normal"/>
    <w:autoRedefine/>
    <w:uiPriority w:val="39"/>
    <w:unhideWhenUsed/>
    <w:rsid w:val="00EF16B3"/>
    <w:pPr>
      <w:spacing w:after="100"/>
      <w:ind w:left="240"/>
    </w:pPr>
  </w:style>
  <w:style w:type="table" w:customStyle="1" w:styleId="TableGrid61">
    <w:name w:val="Table Grid61"/>
    <w:basedOn w:val="TableNormal"/>
    <w:next w:val="TableGrid"/>
    <w:uiPriority w:val="39"/>
    <w:rsid w:val="00007E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39"/>
    <w:rsid w:val="00971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E18BF"/>
    <w:pPr>
      <w:spacing w:after="0"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1D51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67742">
      <w:bodyDiv w:val="1"/>
      <w:marLeft w:val="0"/>
      <w:marRight w:val="0"/>
      <w:marTop w:val="0"/>
      <w:marBottom w:val="0"/>
      <w:divBdr>
        <w:top w:val="none" w:sz="0" w:space="0" w:color="auto"/>
        <w:left w:val="none" w:sz="0" w:space="0" w:color="auto"/>
        <w:bottom w:val="none" w:sz="0" w:space="0" w:color="auto"/>
        <w:right w:val="none" w:sz="0" w:space="0" w:color="auto"/>
      </w:divBdr>
    </w:div>
    <w:div w:id="125859167">
      <w:bodyDiv w:val="1"/>
      <w:marLeft w:val="0"/>
      <w:marRight w:val="0"/>
      <w:marTop w:val="0"/>
      <w:marBottom w:val="0"/>
      <w:divBdr>
        <w:top w:val="none" w:sz="0" w:space="0" w:color="auto"/>
        <w:left w:val="none" w:sz="0" w:space="0" w:color="auto"/>
        <w:bottom w:val="none" w:sz="0" w:space="0" w:color="auto"/>
        <w:right w:val="none" w:sz="0" w:space="0" w:color="auto"/>
      </w:divBdr>
    </w:div>
    <w:div w:id="302319372">
      <w:bodyDiv w:val="1"/>
      <w:marLeft w:val="0"/>
      <w:marRight w:val="0"/>
      <w:marTop w:val="0"/>
      <w:marBottom w:val="0"/>
      <w:divBdr>
        <w:top w:val="none" w:sz="0" w:space="0" w:color="auto"/>
        <w:left w:val="none" w:sz="0" w:space="0" w:color="auto"/>
        <w:bottom w:val="none" w:sz="0" w:space="0" w:color="auto"/>
        <w:right w:val="none" w:sz="0" w:space="0" w:color="auto"/>
      </w:divBdr>
    </w:div>
    <w:div w:id="944968260">
      <w:bodyDiv w:val="1"/>
      <w:marLeft w:val="0"/>
      <w:marRight w:val="0"/>
      <w:marTop w:val="0"/>
      <w:marBottom w:val="0"/>
      <w:divBdr>
        <w:top w:val="none" w:sz="0" w:space="0" w:color="auto"/>
        <w:left w:val="none" w:sz="0" w:space="0" w:color="auto"/>
        <w:bottom w:val="none" w:sz="0" w:space="0" w:color="auto"/>
        <w:right w:val="none" w:sz="0" w:space="0" w:color="auto"/>
      </w:divBdr>
    </w:div>
    <w:div w:id="990980954">
      <w:bodyDiv w:val="1"/>
      <w:marLeft w:val="0"/>
      <w:marRight w:val="0"/>
      <w:marTop w:val="0"/>
      <w:marBottom w:val="0"/>
      <w:divBdr>
        <w:top w:val="none" w:sz="0" w:space="0" w:color="auto"/>
        <w:left w:val="none" w:sz="0" w:space="0" w:color="auto"/>
        <w:bottom w:val="none" w:sz="0" w:space="0" w:color="auto"/>
        <w:right w:val="none" w:sz="0" w:space="0" w:color="auto"/>
      </w:divBdr>
    </w:div>
    <w:div w:id="1067267986">
      <w:bodyDiv w:val="1"/>
      <w:marLeft w:val="0"/>
      <w:marRight w:val="0"/>
      <w:marTop w:val="0"/>
      <w:marBottom w:val="0"/>
      <w:divBdr>
        <w:top w:val="none" w:sz="0" w:space="0" w:color="auto"/>
        <w:left w:val="none" w:sz="0" w:space="0" w:color="auto"/>
        <w:bottom w:val="none" w:sz="0" w:space="0" w:color="auto"/>
        <w:right w:val="none" w:sz="0" w:space="0" w:color="auto"/>
      </w:divBdr>
    </w:div>
    <w:div w:id="1089692697">
      <w:bodyDiv w:val="1"/>
      <w:marLeft w:val="0"/>
      <w:marRight w:val="0"/>
      <w:marTop w:val="0"/>
      <w:marBottom w:val="0"/>
      <w:divBdr>
        <w:top w:val="none" w:sz="0" w:space="0" w:color="auto"/>
        <w:left w:val="none" w:sz="0" w:space="0" w:color="auto"/>
        <w:bottom w:val="none" w:sz="0" w:space="0" w:color="auto"/>
        <w:right w:val="none" w:sz="0" w:space="0" w:color="auto"/>
      </w:divBdr>
    </w:div>
    <w:div w:id="1373307918">
      <w:bodyDiv w:val="1"/>
      <w:marLeft w:val="0"/>
      <w:marRight w:val="0"/>
      <w:marTop w:val="0"/>
      <w:marBottom w:val="0"/>
      <w:divBdr>
        <w:top w:val="none" w:sz="0" w:space="0" w:color="auto"/>
        <w:left w:val="none" w:sz="0" w:space="0" w:color="auto"/>
        <w:bottom w:val="none" w:sz="0" w:space="0" w:color="auto"/>
        <w:right w:val="none" w:sz="0" w:space="0" w:color="auto"/>
      </w:divBdr>
    </w:div>
    <w:div w:id="1857424363">
      <w:bodyDiv w:val="1"/>
      <w:marLeft w:val="0"/>
      <w:marRight w:val="0"/>
      <w:marTop w:val="0"/>
      <w:marBottom w:val="0"/>
      <w:divBdr>
        <w:top w:val="none" w:sz="0" w:space="0" w:color="auto"/>
        <w:left w:val="none" w:sz="0" w:space="0" w:color="auto"/>
        <w:bottom w:val="none" w:sz="0" w:space="0" w:color="auto"/>
        <w:right w:val="none" w:sz="0" w:space="0" w:color="auto"/>
      </w:divBdr>
    </w:div>
    <w:div w:id="213976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jia.az1.qualtrics.com/jfe/form/SV_a3RoStpS4hzoCpM" TargetMode="External"/><Relationship Id="rId13" Type="http://schemas.openxmlformats.org/officeDocument/2006/relationships/footer" Target="footer1.xml"/><Relationship Id="rId18" Type="http://schemas.openxmlformats.org/officeDocument/2006/relationships/hyperlink" Target="https://icjia.az1.qualtrics.com/jfe/form/SV_a3RoStpS4hzoCpM" TargetMode="External"/><Relationship Id="rId26" Type="http://schemas.openxmlformats.org/officeDocument/2006/relationships/hyperlink" Target="https://grants.icjia.cloud/"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dnb.com/duns-number/get-a-duns.html" TargetMode="External"/><Relationship Id="rId34" Type="http://schemas.openxmlformats.org/officeDocument/2006/relationships/hyperlink" Target="https://www.youtube.com/channel/UCtZMzk8D3P4OixYTwsfPeKA/videos" TargetMode="External"/><Relationship Id="rId7" Type="http://schemas.openxmlformats.org/officeDocument/2006/relationships/endnotes" Target="endnotes.xml"/><Relationship Id="rId12" Type="http://schemas.openxmlformats.org/officeDocument/2006/relationships/hyperlink" Target="mailto:cja.ifvccgrants@illinois.gov" TargetMode="External"/><Relationship Id="rId17" Type="http://schemas.openxmlformats.org/officeDocument/2006/relationships/hyperlink" Target="mailto:cja.ifvccgrants@illinois.gov" TargetMode="External"/><Relationship Id="rId25" Type="http://schemas.openxmlformats.org/officeDocument/2006/relationships/hyperlink" Target="https://icjia.illinois.gov/gata" TargetMode="External"/><Relationship Id="rId33" Type="http://schemas.openxmlformats.org/officeDocument/2006/relationships/hyperlink" Target="https://www.youtube.com/c/IllinoisCriminalJusticeInformationAuthority/featured" TargetMode="External"/><Relationship Id="rId38" Type="http://schemas.openxmlformats.org/officeDocument/2006/relationships/hyperlink" Target="mailto:cja.ifvccgrants@illinois.gov" TargetMode="External"/><Relationship Id="rId2" Type="http://schemas.openxmlformats.org/officeDocument/2006/relationships/numbering" Target="numbering.xml"/><Relationship Id="rId16" Type="http://schemas.openxmlformats.org/officeDocument/2006/relationships/hyperlink" Target="http://www.grants.illinois.gov/portal" TargetMode="External"/><Relationship Id="rId20" Type="http://schemas.openxmlformats.org/officeDocument/2006/relationships/hyperlink" Target="file:///C:\Users\RMurphy\AppData\Local\Packages\Microsoft.Office.Desktop_8wekyb3d8bbwe\AC\INetCache\Content.Outlook\UJR1YR6B\www.grants.illinois.gov" TargetMode="External"/><Relationship Id="rId29" Type="http://schemas.openxmlformats.org/officeDocument/2006/relationships/hyperlink" Target="https://www2.illinois.gov/cms/Employees/travel/Pages/TravelReimbursement.aspx"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rants.illinois.gov/portal/" TargetMode="External"/><Relationship Id="rId24" Type="http://schemas.openxmlformats.org/officeDocument/2006/relationships/hyperlink" Target="mailto:cja.ifvccgrants@illinois.gov" TargetMode="External"/><Relationship Id="rId32" Type="http://schemas.openxmlformats.org/officeDocument/2006/relationships/hyperlink" Target="https://grants.illinois.gov/portal/" TargetMode="External"/><Relationship Id="rId37" Type="http://schemas.openxmlformats.org/officeDocument/2006/relationships/hyperlink" Target="mailto:cja.ifvccgrants@illinois.gov" TargetMode="Externa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icjia.state.il.us/ifvcc" TargetMode="External"/><Relationship Id="rId23" Type="http://schemas.openxmlformats.org/officeDocument/2006/relationships/hyperlink" Target="mailto:cja.ifvccgrants@illinois.gov" TargetMode="External"/><Relationship Id="rId28" Type="http://schemas.openxmlformats.org/officeDocument/2006/relationships/hyperlink" Target="https://ojp.gov/financialguide/doj/pdfs/DOJ_FinancialGuide.pdf" TargetMode="External"/><Relationship Id="rId36" Type="http://schemas.openxmlformats.org/officeDocument/2006/relationships/hyperlink" Target="mailto:CJA.ARO@Illinois.gov" TargetMode="External"/><Relationship Id="rId10" Type="http://schemas.openxmlformats.org/officeDocument/2006/relationships/hyperlink" Target="https://www.irs.gov/businesses/small-businesses-self-employed/apply-for-an-employer-identification-number-ein-online" TargetMode="External"/><Relationship Id="rId19" Type="http://schemas.openxmlformats.org/officeDocument/2006/relationships/hyperlink" Target="http://www.SAM.gov/SAM" TargetMode="External"/><Relationship Id="rId31" Type="http://schemas.openxmlformats.org/officeDocument/2006/relationships/hyperlink" Target="https://www.illinois.gov/sites/gata/pages/resourcelibrary.aspx" TargetMode="External"/><Relationship Id="rId4" Type="http://schemas.openxmlformats.org/officeDocument/2006/relationships/settings" Target="settings.xml"/><Relationship Id="rId9" Type="http://schemas.openxmlformats.org/officeDocument/2006/relationships/hyperlink" Target="http://www.sam.gov/SAM/" TargetMode="External"/><Relationship Id="rId14" Type="http://schemas.openxmlformats.org/officeDocument/2006/relationships/footer" Target="footer2.xml"/><Relationship Id="rId22" Type="http://schemas.openxmlformats.org/officeDocument/2006/relationships/hyperlink" Target="mailto:cja.ifvccgrants@illinois.gov" TargetMode="External"/><Relationship Id="rId27" Type="http://schemas.openxmlformats.org/officeDocument/2006/relationships/hyperlink" Target="https://gata.icjia.cloud/" TargetMode="External"/><Relationship Id="rId30" Type="http://schemas.openxmlformats.org/officeDocument/2006/relationships/hyperlink" Target="https://www.gsa.gov/travel/plan-book/per-diem-rates" TargetMode="External"/><Relationship Id="rId35" Type="http://schemas.openxmlformats.org/officeDocument/2006/relationships/hyperlink" Target="https://icjia.az1.qualtrics.com/jfe/form/SV_a3RoStpS4hzoCp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EA587-B25B-404B-B4B0-9D1DC4B4C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6827</Words>
  <Characters>38914</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Perez</dc:creator>
  <cp:keywords/>
  <dc:description/>
  <cp:lastModifiedBy>Ratliff, Mary</cp:lastModifiedBy>
  <cp:revision>2</cp:revision>
  <cp:lastPrinted>2020-03-11T16:30:00Z</cp:lastPrinted>
  <dcterms:created xsi:type="dcterms:W3CDTF">2022-03-11T15:56:00Z</dcterms:created>
  <dcterms:modified xsi:type="dcterms:W3CDTF">2022-03-11T15:56:00Z</dcterms:modified>
</cp:coreProperties>
</file>